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70D51" w14:textId="7FE8C8D1" w:rsidR="00C92317" w:rsidRPr="00AF15BB" w:rsidRDefault="00C92317" w:rsidP="00C92317">
      <w:pPr>
        <w:spacing w:before="120" w:after="120" w:line="240" w:lineRule="auto"/>
        <w:rPr>
          <w:rFonts w:eastAsia="Calibri" w:cstheme="minorHAnsi"/>
          <w:b/>
          <w:bCs/>
          <w:i/>
          <w:iCs/>
          <w:spacing w:val="5"/>
        </w:rPr>
      </w:pPr>
      <w:r w:rsidRPr="000B4EB8">
        <w:rPr>
          <w:rFonts w:eastAsia="Calibri" w:cstheme="minorHAnsi"/>
          <w:b/>
          <w:bCs/>
          <w:i/>
          <w:iCs/>
          <w:spacing w:val="5"/>
        </w:rPr>
        <w:t>N</w:t>
      </w:r>
      <w:r w:rsidR="002F42E6" w:rsidRPr="000B4EB8">
        <w:rPr>
          <w:rFonts w:eastAsia="Calibri" w:cstheme="minorHAnsi"/>
          <w:b/>
          <w:bCs/>
          <w:i/>
          <w:iCs/>
          <w:spacing w:val="5"/>
        </w:rPr>
        <w:t>r</w:t>
      </w:r>
      <w:r w:rsidRPr="000B4EB8">
        <w:rPr>
          <w:rFonts w:eastAsia="Calibri" w:cstheme="minorHAnsi"/>
          <w:b/>
          <w:bCs/>
          <w:i/>
          <w:iCs/>
          <w:spacing w:val="5"/>
        </w:rPr>
        <w:t>.</w:t>
      </w:r>
      <w:r w:rsidR="003C235C">
        <w:rPr>
          <w:rFonts w:eastAsia="Calibri" w:cstheme="minorHAnsi"/>
          <w:b/>
          <w:bCs/>
          <w:i/>
          <w:iCs/>
          <w:spacing w:val="5"/>
        </w:rPr>
        <w:t xml:space="preserve"> 555 </w:t>
      </w:r>
      <w:bookmarkStart w:id="0" w:name="_GoBack"/>
      <w:bookmarkEnd w:id="0"/>
      <w:r w:rsidRPr="000B4EB8">
        <w:rPr>
          <w:rFonts w:eastAsia="Calibri" w:cstheme="minorHAnsi"/>
          <w:b/>
          <w:bCs/>
          <w:i/>
          <w:iCs/>
          <w:spacing w:val="5"/>
        </w:rPr>
        <w:t xml:space="preserve">/ </w:t>
      </w:r>
      <w:r w:rsidR="003C235C">
        <w:rPr>
          <w:rFonts w:eastAsia="Calibri" w:cstheme="minorHAnsi"/>
          <w:b/>
          <w:bCs/>
          <w:i/>
          <w:iCs/>
          <w:spacing w:val="5"/>
        </w:rPr>
        <w:t>02.12</w:t>
      </w:r>
      <w:r w:rsidRPr="000B4EB8">
        <w:rPr>
          <w:rFonts w:eastAsia="Calibri" w:cstheme="minorHAnsi"/>
          <w:b/>
          <w:bCs/>
          <w:i/>
          <w:iCs/>
          <w:spacing w:val="5"/>
        </w:rPr>
        <w:t>.201</w:t>
      </w:r>
      <w:r w:rsidR="00836A4C" w:rsidRPr="000B4EB8">
        <w:rPr>
          <w:rFonts w:eastAsia="Calibri" w:cstheme="minorHAnsi"/>
          <w:b/>
          <w:bCs/>
          <w:i/>
          <w:iCs/>
          <w:spacing w:val="5"/>
        </w:rPr>
        <w:t>9</w:t>
      </w:r>
    </w:p>
    <w:p w14:paraId="10B98A22" w14:textId="77777777" w:rsidR="00C92317" w:rsidRPr="00AF15BB" w:rsidRDefault="00C92317" w:rsidP="00C92317">
      <w:pPr>
        <w:spacing w:before="120" w:after="120" w:line="240" w:lineRule="auto"/>
        <w:rPr>
          <w:rFonts w:eastAsia="Calibri" w:cstheme="minorHAnsi"/>
          <w:b/>
          <w:bCs/>
          <w:i/>
          <w:iCs/>
          <w:spacing w:val="5"/>
        </w:rPr>
      </w:pPr>
    </w:p>
    <w:p w14:paraId="38F50176" w14:textId="77777777" w:rsidR="00C92317" w:rsidRPr="00AF15BB" w:rsidRDefault="00C92317" w:rsidP="00C92317">
      <w:pPr>
        <w:spacing w:before="120" w:after="120" w:line="240" w:lineRule="auto"/>
        <w:jc w:val="center"/>
        <w:rPr>
          <w:rFonts w:eastAsia="Calibri" w:cstheme="minorHAnsi"/>
          <w:b/>
          <w:bCs/>
          <w:i/>
          <w:iCs/>
          <w:spacing w:val="5"/>
        </w:rPr>
      </w:pPr>
      <w:r w:rsidRPr="00AF15BB">
        <w:rPr>
          <w:rFonts w:eastAsia="Calibri" w:cstheme="minorHAnsi"/>
          <w:b/>
          <w:bCs/>
          <w:i/>
          <w:iCs/>
          <w:spacing w:val="5"/>
        </w:rPr>
        <w:t>ANEXA 1 - MODIFICAREA STRATEGIEI DE DEZVOLTARE LOCALA A ASOCIATIEI GRUPULUI DE ACTIUNE LOCALA CODRII PASCANILOR,  JUDEȚUL IASI</w:t>
      </w:r>
    </w:p>
    <w:p w14:paraId="52F52BAE" w14:textId="618DAE1F" w:rsidR="00C92317" w:rsidRPr="001D3119" w:rsidRDefault="00C92317" w:rsidP="001D3119">
      <w:pPr>
        <w:spacing w:before="120" w:after="120" w:line="240" w:lineRule="auto"/>
        <w:jc w:val="center"/>
        <w:rPr>
          <w:rFonts w:eastAsia="Calibri" w:cstheme="minorHAnsi"/>
          <w:b/>
          <w:bCs/>
          <w:i/>
          <w:iCs/>
          <w:spacing w:val="5"/>
        </w:rPr>
      </w:pPr>
      <w:r w:rsidRPr="00AF15BB">
        <w:rPr>
          <w:rFonts w:eastAsia="Calibri" w:cstheme="minorHAnsi"/>
          <w:b/>
          <w:bCs/>
          <w:i/>
          <w:iCs/>
          <w:spacing w:val="5"/>
        </w:rPr>
        <w:t xml:space="preserve">                                         </w:t>
      </w:r>
    </w:p>
    <w:p w14:paraId="229995DE" w14:textId="162D5F42" w:rsidR="00C92317" w:rsidRPr="00AF15BB" w:rsidRDefault="00C92317" w:rsidP="00C92317">
      <w:pPr>
        <w:numPr>
          <w:ilvl w:val="0"/>
          <w:numId w:val="3"/>
        </w:numPr>
        <w:spacing w:before="120"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Cs w:val="24"/>
          <w:lang w:eastAsia="ro-RO"/>
        </w:rPr>
      </w:pPr>
      <w:r w:rsidRPr="00AF15BB">
        <w:rPr>
          <w:rFonts w:eastAsia="Times New Roman" w:cstheme="minorHAnsi"/>
          <w:b/>
          <w:bCs/>
          <w:szCs w:val="24"/>
          <w:lang w:eastAsia="ro-RO"/>
        </w:rPr>
        <w:t>TIPUL PROPUNERII DE MODIFICARE A SDL</w:t>
      </w:r>
    </w:p>
    <w:p w14:paraId="79172F73" w14:textId="77777777" w:rsidR="00C92317" w:rsidRPr="00AF15BB" w:rsidRDefault="00C92317" w:rsidP="00C92317">
      <w:pPr>
        <w:spacing w:before="120" w:after="0" w:line="240" w:lineRule="auto"/>
        <w:ind w:left="284"/>
        <w:contextualSpacing/>
        <w:jc w:val="both"/>
        <w:rPr>
          <w:rFonts w:eastAsia="Times New Roman" w:cstheme="minorHAnsi"/>
          <w:b/>
          <w:bCs/>
          <w:szCs w:val="24"/>
          <w:lang w:eastAsia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3"/>
        <w:gridCol w:w="4098"/>
      </w:tblGrid>
      <w:tr w:rsidR="00C92317" w:rsidRPr="00AF15BB" w14:paraId="4B7715A6" w14:textId="77777777" w:rsidTr="00FE4E65">
        <w:trPr>
          <w:trHeight w:val="432"/>
          <w:jc w:val="center"/>
        </w:trPr>
        <w:tc>
          <w:tcPr>
            <w:tcW w:w="4953" w:type="dxa"/>
            <w:vAlign w:val="center"/>
          </w:tcPr>
          <w:p w14:paraId="09844BC3" w14:textId="77777777" w:rsidR="00C92317" w:rsidRPr="00AF15BB" w:rsidRDefault="00C92317" w:rsidP="00FE4E65">
            <w:pPr>
              <w:spacing w:before="120"/>
              <w:contextualSpacing/>
              <w:jc w:val="center"/>
              <w:rPr>
                <w:rFonts w:asciiTheme="minorHAnsi" w:hAnsiTheme="minorHAnsi" w:cstheme="minorHAnsi"/>
                <w:b/>
                <w:bCs/>
                <w:noProof/>
                <w:lang w:eastAsia="ro-RO"/>
              </w:rPr>
            </w:pPr>
            <w:r w:rsidRPr="00AF15BB">
              <w:rPr>
                <w:rFonts w:asciiTheme="minorHAnsi" w:hAnsiTheme="minorHAnsi" w:cstheme="minorHAnsi"/>
                <w:b/>
                <w:bCs/>
                <w:noProof/>
                <w:lang w:eastAsia="ro-RO"/>
              </w:rPr>
              <w:t>Tipul modificării</w:t>
            </w:r>
          </w:p>
        </w:tc>
        <w:tc>
          <w:tcPr>
            <w:tcW w:w="4098" w:type="dxa"/>
            <w:vAlign w:val="center"/>
          </w:tcPr>
          <w:p w14:paraId="335B2A6B" w14:textId="65AC2BFC" w:rsidR="00C92317" w:rsidRPr="00AF15BB" w:rsidRDefault="00C92317" w:rsidP="00FE4E65">
            <w:pPr>
              <w:spacing w:before="120"/>
              <w:contextualSpacing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AF15BB">
              <w:rPr>
                <w:rFonts w:asciiTheme="minorHAnsi" w:hAnsiTheme="minorHAnsi" w:cstheme="minorHAnsi"/>
                <w:b/>
                <w:bCs/>
                <w:lang w:eastAsia="ro-RO"/>
              </w:rPr>
              <w:t>Numărul modificării solicitate în anul curent</w:t>
            </w:r>
          </w:p>
        </w:tc>
      </w:tr>
      <w:tr w:rsidR="00C92317" w:rsidRPr="00AF15BB" w14:paraId="17462A67" w14:textId="77777777" w:rsidTr="00FE4E65">
        <w:trPr>
          <w:trHeight w:val="432"/>
          <w:jc w:val="center"/>
        </w:trPr>
        <w:tc>
          <w:tcPr>
            <w:tcW w:w="4953" w:type="dxa"/>
            <w:vAlign w:val="center"/>
          </w:tcPr>
          <w:p w14:paraId="328665C9" w14:textId="0EAED65C" w:rsidR="00C92317" w:rsidRPr="00AF15BB" w:rsidRDefault="00ED598B" w:rsidP="00FE4E65">
            <w:pPr>
              <w:spacing w:before="240"/>
              <w:contextualSpacing/>
              <w:rPr>
                <w:rFonts w:asciiTheme="minorHAnsi" w:hAnsiTheme="minorHAnsi" w:cstheme="minorHAnsi"/>
                <w:bCs/>
                <w:lang w:eastAsia="ro-RO"/>
              </w:rPr>
            </w:pPr>
            <w:r w:rsidRPr="00ED598B">
              <w:rPr>
                <w:rFonts w:asciiTheme="minorHAnsi" w:hAnsiTheme="minorHAnsi" w:cstheme="minorHAnsi"/>
                <w:b/>
                <w:bCs/>
                <w:lang w:val="ro-RO" w:eastAsia="ro-RO"/>
              </w:rPr>
              <w:t>X</w:t>
            </w:r>
            <w:r w:rsidRPr="00ED598B">
              <w:rPr>
                <w:rFonts w:asciiTheme="minorHAnsi" w:hAnsiTheme="minorHAnsi" w:cstheme="minorHAnsi"/>
                <w:bCs/>
                <w:lang w:val="ro-RO" w:eastAsia="ro-RO"/>
              </w:rPr>
              <w:t xml:space="preserve"> </w:t>
            </w:r>
            <w:r w:rsidR="00C92317" w:rsidRPr="00AF15BB">
              <w:rPr>
                <w:rFonts w:asciiTheme="minorHAnsi" w:hAnsiTheme="minorHAnsi" w:cstheme="minorHAnsi"/>
                <w:bCs/>
                <w:lang w:eastAsia="ro-RO"/>
              </w:rPr>
              <w:t>Modificare simplă  - conform pct.1</w:t>
            </w:r>
          </w:p>
        </w:tc>
        <w:tc>
          <w:tcPr>
            <w:tcW w:w="4098" w:type="dxa"/>
            <w:vAlign w:val="center"/>
          </w:tcPr>
          <w:p w14:paraId="68FB99BF" w14:textId="125E91C2" w:rsidR="00C92317" w:rsidRPr="00AF15BB" w:rsidRDefault="00ED598B" w:rsidP="00FE4E65">
            <w:pPr>
              <w:spacing w:before="120"/>
              <w:contextualSpacing/>
              <w:jc w:val="center"/>
              <w:rPr>
                <w:rFonts w:asciiTheme="minorHAnsi" w:hAnsiTheme="minorHAnsi" w:cstheme="minorHAnsi"/>
                <w:bCs/>
                <w:lang w:eastAsia="ro-RO"/>
              </w:rPr>
            </w:pPr>
            <w:r>
              <w:rPr>
                <w:rFonts w:asciiTheme="minorHAnsi" w:hAnsiTheme="minorHAnsi" w:cstheme="minorHAnsi"/>
                <w:bCs/>
                <w:lang w:eastAsia="ro-RO"/>
              </w:rPr>
              <w:t>1</w:t>
            </w:r>
          </w:p>
        </w:tc>
      </w:tr>
      <w:tr w:rsidR="00C92317" w:rsidRPr="00AF15BB" w14:paraId="4F8C9F0C" w14:textId="77777777" w:rsidTr="00FE4E65">
        <w:trPr>
          <w:trHeight w:val="432"/>
          <w:jc w:val="center"/>
        </w:trPr>
        <w:tc>
          <w:tcPr>
            <w:tcW w:w="4953" w:type="dxa"/>
            <w:vAlign w:val="center"/>
          </w:tcPr>
          <w:p w14:paraId="79D5681D" w14:textId="54BCCBAB" w:rsidR="00C92317" w:rsidRPr="00ED598B" w:rsidRDefault="00ED598B" w:rsidP="00FE4E65">
            <w:pPr>
              <w:spacing w:before="120"/>
              <w:contextualSpacing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ED598B">
              <w:rPr>
                <w:rFonts w:asciiTheme="minorHAnsi" w:hAnsiTheme="minorHAnsi" w:cstheme="minorHAnsi"/>
                <w:b/>
                <w:bCs/>
                <w:lang w:val="ro-RO" w:eastAsia="ro-RO"/>
              </w:rPr>
              <w:t>□</w:t>
            </w:r>
            <w:r w:rsidR="00C92317" w:rsidRPr="00ED598B">
              <w:rPr>
                <w:rFonts w:asciiTheme="minorHAnsi" w:hAnsiTheme="minorHAnsi" w:cstheme="minorHAnsi"/>
                <w:bCs/>
                <w:lang w:eastAsia="ro-RO"/>
              </w:rPr>
              <w:t xml:space="preserve"> Modificare complexă - conform pct.2</w:t>
            </w:r>
          </w:p>
        </w:tc>
        <w:tc>
          <w:tcPr>
            <w:tcW w:w="4098" w:type="dxa"/>
            <w:vAlign w:val="center"/>
          </w:tcPr>
          <w:p w14:paraId="0B08114E" w14:textId="392ACC16" w:rsidR="00C92317" w:rsidRPr="00AF15BB" w:rsidRDefault="001B0BCC" w:rsidP="00FE4E65">
            <w:pPr>
              <w:spacing w:before="120"/>
              <w:contextualSpacing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>
              <w:rPr>
                <w:rFonts w:asciiTheme="minorHAnsi" w:hAnsiTheme="minorHAnsi" w:cstheme="minorHAnsi"/>
                <w:b/>
                <w:bCs/>
                <w:lang w:eastAsia="ro-RO"/>
              </w:rPr>
              <w:t>1</w:t>
            </w:r>
          </w:p>
        </w:tc>
      </w:tr>
      <w:tr w:rsidR="00C92317" w:rsidRPr="00AF15BB" w14:paraId="43221630" w14:textId="77777777" w:rsidTr="001D3119">
        <w:trPr>
          <w:trHeight w:val="507"/>
          <w:jc w:val="center"/>
        </w:trPr>
        <w:tc>
          <w:tcPr>
            <w:tcW w:w="4953" w:type="dxa"/>
            <w:vAlign w:val="center"/>
          </w:tcPr>
          <w:p w14:paraId="60BE74A9" w14:textId="77777777" w:rsidR="00C92317" w:rsidRPr="00AF15BB" w:rsidRDefault="00C92317" w:rsidP="00FE4E65">
            <w:pPr>
              <w:spacing w:before="120"/>
              <w:contextualSpacing/>
              <w:rPr>
                <w:rFonts w:asciiTheme="minorHAnsi" w:hAnsiTheme="minorHAnsi" w:cstheme="minorHAnsi"/>
                <w:bCs/>
                <w:lang w:eastAsia="ro-RO"/>
              </w:rPr>
            </w:pPr>
            <w:r w:rsidRPr="00AF15BB">
              <w:rPr>
                <w:rFonts w:asciiTheme="minorHAnsi" w:hAnsiTheme="minorHAnsi" w:cstheme="minorHAnsi"/>
                <w:bCs/>
                <w:lang w:eastAsia="ro-RO"/>
              </w:rPr>
              <w:t>□ Modificare legislativă - conform pct.3</w:t>
            </w:r>
          </w:p>
        </w:tc>
        <w:tc>
          <w:tcPr>
            <w:tcW w:w="4098" w:type="dxa"/>
            <w:vAlign w:val="center"/>
          </w:tcPr>
          <w:p w14:paraId="058E676B" w14:textId="77777777" w:rsidR="00C92317" w:rsidRPr="00AF15BB" w:rsidRDefault="00C92317" w:rsidP="00FE4E65">
            <w:pPr>
              <w:spacing w:before="120"/>
              <w:contextualSpacing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</w:tr>
    </w:tbl>
    <w:p w14:paraId="0DBA109F" w14:textId="77777777" w:rsidR="00C92317" w:rsidRPr="00AF15BB" w:rsidRDefault="00C92317" w:rsidP="00C92317">
      <w:pPr>
        <w:jc w:val="both"/>
        <w:rPr>
          <w:rFonts w:eastAsia="Calibri" w:cstheme="minorHAnsi"/>
          <w:szCs w:val="24"/>
          <w:lang w:val="fr-BE"/>
        </w:rPr>
      </w:pPr>
    </w:p>
    <w:p w14:paraId="361C6DCB" w14:textId="5EFF21FF" w:rsidR="00C92317" w:rsidRPr="00AF15BB" w:rsidRDefault="00C92317" w:rsidP="00C92317">
      <w:pPr>
        <w:rPr>
          <w:rFonts w:eastAsia="Times New Roman" w:cstheme="minorHAnsi"/>
          <w:b/>
          <w:bCs/>
          <w:szCs w:val="24"/>
          <w:lang w:eastAsia="ro-RO"/>
        </w:rPr>
      </w:pPr>
      <w:r w:rsidRPr="00AF15BB">
        <w:rPr>
          <w:rFonts w:eastAsia="Times New Roman" w:cstheme="minorHAnsi"/>
          <w:b/>
          <w:bCs/>
          <w:szCs w:val="24"/>
          <w:lang w:eastAsia="ro-RO"/>
        </w:rPr>
        <w:t>II.  DESCRIEREA MODIFICĂRILOR SOLICITATE</w:t>
      </w:r>
    </w:p>
    <w:p w14:paraId="7BACC9E7" w14:textId="6979584C" w:rsidR="00C92317" w:rsidRPr="00AF15BB" w:rsidRDefault="00C92317" w:rsidP="00C92317">
      <w:pPr>
        <w:pStyle w:val="ListParagraph"/>
        <w:numPr>
          <w:ilvl w:val="0"/>
          <w:numId w:val="5"/>
        </w:numPr>
        <w:shd w:val="clear" w:color="auto" w:fill="FABF8F" w:themeFill="accent6" w:themeFillTint="99"/>
        <w:spacing w:before="240" w:after="160"/>
        <w:contextualSpacing w:val="0"/>
        <w:jc w:val="both"/>
        <w:rPr>
          <w:rFonts w:cstheme="minorHAnsi"/>
          <w:b/>
          <w:sz w:val="24"/>
          <w:szCs w:val="24"/>
        </w:rPr>
      </w:pPr>
      <w:bookmarkStart w:id="1" w:name="_Hlk25845301"/>
      <w:r w:rsidRPr="00AF15BB">
        <w:rPr>
          <w:rFonts w:cstheme="minorHAnsi"/>
          <w:b/>
          <w:sz w:val="24"/>
          <w:szCs w:val="24"/>
        </w:rPr>
        <w:t xml:space="preserve">DENUMIREA MODIFICĂRII: Modificare Anexa IV, Planul de finanțare, conform pct. 1, litera </w:t>
      </w:r>
      <w:r w:rsidR="00706E35">
        <w:rPr>
          <w:rFonts w:cstheme="minorHAnsi"/>
          <w:b/>
          <w:sz w:val="24"/>
          <w:szCs w:val="24"/>
        </w:rPr>
        <w:t>c</w:t>
      </w:r>
    </w:p>
    <w:bookmarkEnd w:id="1"/>
    <w:p w14:paraId="2CE3E4FA" w14:textId="77777777" w:rsidR="00C92317" w:rsidRPr="00AF15BB" w:rsidRDefault="00C92317" w:rsidP="00C92317">
      <w:pPr>
        <w:keepNext/>
        <w:numPr>
          <w:ilvl w:val="0"/>
          <w:numId w:val="4"/>
        </w:numPr>
        <w:spacing w:before="240" w:after="240" w:line="240" w:lineRule="auto"/>
        <w:jc w:val="both"/>
        <w:outlineLvl w:val="4"/>
        <w:rPr>
          <w:rFonts w:eastAsia="Times New Roman" w:cstheme="minorHAnsi"/>
          <w:noProof/>
          <w:color w:val="000000"/>
          <w:szCs w:val="24"/>
          <w:u w:val="single"/>
          <w:lang w:val="fr-BE"/>
        </w:rPr>
      </w:pPr>
      <w:r w:rsidRPr="00AF15BB">
        <w:rPr>
          <w:rFonts w:eastAsia="Times New Roman" w:cstheme="minorHAnsi"/>
          <w:noProof/>
          <w:color w:val="000000"/>
          <w:szCs w:val="24"/>
          <w:u w:val="single"/>
          <w:lang w:val="fr-BE"/>
        </w:rPr>
        <w:t xml:space="preserve">Motivele și/sau problemele de implementare care justifică modificarea 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93"/>
      </w:tblGrid>
      <w:tr w:rsidR="00C92317" w:rsidRPr="00AF15BB" w14:paraId="025A39D7" w14:textId="77777777" w:rsidTr="00FE4E65">
        <w:trPr>
          <w:trHeight w:val="293"/>
        </w:trPr>
        <w:tc>
          <w:tcPr>
            <w:tcW w:w="5000" w:type="pct"/>
            <w:shd w:val="clear" w:color="auto" w:fill="auto"/>
          </w:tcPr>
          <w:p w14:paraId="3DD40C4F" w14:textId="296B2CB7" w:rsidR="00C92317" w:rsidRDefault="00C92317" w:rsidP="00FE4E65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val="it-CH"/>
              </w:rPr>
            </w:pPr>
            <w:r w:rsidRPr="00AF15BB">
              <w:rPr>
                <w:rFonts w:eastAsia="Times New Roman" w:cstheme="minorHAnsi"/>
                <w:i/>
                <w:sz w:val="20"/>
                <w:szCs w:val="20"/>
                <w:lang w:val="it-CH"/>
              </w:rPr>
              <w:t>În această secțiune va fi inclusă justificarea privind modificarea solicitată, indicându-se necesitatea și oportunitatea ca aceasta să fie realizată în raport cu caracteristicile teritoriului acoperit de SDL.</w:t>
            </w:r>
          </w:p>
          <w:p w14:paraId="0F9F3F1A" w14:textId="6B447B05" w:rsidR="00DA085C" w:rsidRDefault="00DA085C" w:rsidP="00FE4E65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val="it-CH"/>
              </w:rPr>
            </w:pPr>
          </w:p>
          <w:p w14:paraId="3D305FF5" w14:textId="03DE1EA3" w:rsidR="00DA085C" w:rsidRDefault="00DA085C" w:rsidP="00FE4E65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val="it-CH"/>
              </w:rPr>
            </w:pPr>
          </w:p>
          <w:p w14:paraId="47C1343D" w14:textId="77777777" w:rsidR="00DA085C" w:rsidRPr="005F14B1" w:rsidRDefault="00DA085C" w:rsidP="00DA085C">
            <w:pPr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>Având în vedere următoarele reglementări și documente:</w:t>
            </w:r>
          </w:p>
          <w:p w14:paraId="59FDDD0D" w14:textId="4AD13B69" w:rsidR="00DA085C" w:rsidRPr="005F14B1" w:rsidRDefault="00DA085C" w:rsidP="00DA085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38" w:hanging="284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>Ghidul Grupurilor de Acțiune Locală pentru implementarea Strategiilor de Dezvoltare Locală- versiunea 0</w:t>
            </w:r>
            <w:r w:rsidR="00A4630F">
              <w:rPr>
                <w:rFonts w:cstheme="minorHAnsi"/>
              </w:rPr>
              <w:t>8</w:t>
            </w:r>
            <w:r w:rsidRPr="005F14B1">
              <w:rPr>
                <w:rFonts w:cstheme="minorHAnsi"/>
              </w:rPr>
              <w:t>;</w:t>
            </w:r>
          </w:p>
          <w:p w14:paraId="021ED8EB" w14:textId="77777777" w:rsidR="00A4630F" w:rsidRDefault="00DA085C" w:rsidP="00DA085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38" w:hanging="284"/>
              <w:jc w:val="both"/>
              <w:rPr>
                <w:rFonts w:cstheme="minorHAnsi"/>
              </w:rPr>
            </w:pPr>
            <w:r w:rsidRPr="00A4630F">
              <w:rPr>
                <w:rFonts w:cstheme="minorHAnsi"/>
              </w:rPr>
              <w:t>Ghidul de implementare submăsura 19.2 „Sprijin pentru implementarea acțiunilor în cadrul Strategiei de Dezvoltare Locală- versiunea 0</w:t>
            </w:r>
            <w:r w:rsidR="00A4630F" w:rsidRPr="00A4630F">
              <w:rPr>
                <w:rFonts w:cstheme="minorHAnsi"/>
              </w:rPr>
              <w:t>5</w:t>
            </w:r>
            <w:r w:rsidRPr="00A4630F">
              <w:rPr>
                <w:rFonts w:cstheme="minorHAnsi"/>
              </w:rPr>
              <w:t>;</w:t>
            </w:r>
          </w:p>
          <w:p w14:paraId="6F30E040" w14:textId="1E2111C6" w:rsidR="00DA085C" w:rsidRPr="00A4630F" w:rsidRDefault="00DA085C" w:rsidP="00A4630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38" w:hanging="284"/>
              <w:jc w:val="both"/>
              <w:rPr>
                <w:rFonts w:cstheme="minorHAnsi"/>
              </w:rPr>
            </w:pPr>
            <w:r w:rsidRPr="00A4630F">
              <w:rPr>
                <w:rFonts w:cstheme="minorHAnsi"/>
              </w:rPr>
              <w:t>Rapoartele de selecție emise de GAL pentru Măsurile: M03: Rapo</w:t>
            </w:r>
            <w:r w:rsidR="00B070B3" w:rsidRPr="00A4630F">
              <w:rPr>
                <w:rFonts w:cstheme="minorHAnsi"/>
              </w:rPr>
              <w:t>a</w:t>
            </w:r>
            <w:r w:rsidRPr="00A4630F">
              <w:rPr>
                <w:rFonts w:cstheme="minorHAnsi"/>
              </w:rPr>
              <w:t>rt</w:t>
            </w:r>
            <w:r w:rsidR="00B070B3" w:rsidRPr="00A4630F">
              <w:rPr>
                <w:rFonts w:cstheme="minorHAnsi"/>
              </w:rPr>
              <w:t>e</w:t>
            </w:r>
            <w:r w:rsidRPr="00A4630F">
              <w:rPr>
                <w:rFonts w:cstheme="minorHAnsi"/>
              </w:rPr>
              <w:t xml:space="preserve"> </w:t>
            </w:r>
            <w:r w:rsidR="00AD171A" w:rsidRPr="00A4630F">
              <w:rPr>
                <w:rFonts w:cstheme="minorHAnsi"/>
              </w:rPr>
              <w:t xml:space="preserve">selectie </w:t>
            </w:r>
            <w:r w:rsidRPr="00A4630F">
              <w:rPr>
                <w:rFonts w:cstheme="minorHAnsi"/>
              </w:rPr>
              <w:t>nr.</w:t>
            </w:r>
            <w:r w:rsidR="00706E35" w:rsidRPr="00A4630F">
              <w:rPr>
                <w:rFonts w:cstheme="minorHAnsi"/>
              </w:rPr>
              <w:t xml:space="preserve"> </w:t>
            </w:r>
            <w:r w:rsidR="00AD171A" w:rsidRPr="00A4630F">
              <w:rPr>
                <w:rFonts w:cstheme="minorHAnsi"/>
                <w:lang w:val="en-GB"/>
              </w:rPr>
              <w:t xml:space="preserve">135/25.10.2018, 75/07.10.2019 si Raport selectie suplimentar Nr. 76/07.10.2019 </w:t>
            </w:r>
            <w:r w:rsidR="00B070B3" w:rsidRPr="00A4630F">
              <w:rPr>
                <w:rFonts w:cstheme="minorHAnsi"/>
              </w:rPr>
              <w:t xml:space="preserve"> </w:t>
            </w:r>
            <w:r w:rsidR="00A4630F" w:rsidRPr="00A4630F">
              <w:rPr>
                <w:rFonts w:cstheme="minorHAnsi"/>
              </w:rPr>
              <w:t xml:space="preserve">si </w:t>
            </w:r>
            <w:r w:rsidRPr="00A4630F">
              <w:rPr>
                <w:rFonts w:cstheme="minorHAnsi"/>
              </w:rPr>
              <w:t>M05- Rapo</w:t>
            </w:r>
            <w:r w:rsidR="00B070B3" w:rsidRPr="00A4630F">
              <w:rPr>
                <w:rFonts w:cstheme="minorHAnsi"/>
              </w:rPr>
              <w:t>a</w:t>
            </w:r>
            <w:r w:rsidRPr="00A4630F">
              <w:rPr>
                <w:rFonts w:cstheme="minorHAnsi"/>
              </w:rPr>
              <w:t>rt</w:t>
            </w:r>
            <w:r w:rsidR="00AD171A" w:rsidRPr="00A4630F">
              <w:rPr>
                <w:rFonts w:cstheme="minorHAnsi"/>
              </w:rPr>
              <w:t>e selectie</w:t>
            </w:r>
            <w:r w:rsidRPr="00A4630F">
              <w:rPr>
                <w:rFonts w:cstheme="minorHAnsi"/>
              </w:rPr>
              <w:t xml:space="preserve"> nr. </w:t>
            </w:r>
            <w:r w:rsidR="00AD171A" w:rsidRPr="00A4630F">
              <w:rPr>
                <w:rFonts w:cstheme="minorHAnsi"/>
              </w:rPr>
              <w:t>109/23.08.2018 si 90/07.10.2019</w:t>
            </w:r>
            <w:r w:rsidRPr="00A4630F">
              <w:rPr>
                <w:rFonts w:cstheme="minorHAnsi"/>
              </w:rPr>
              <w:t>;</w:t>
            </w:r>
          </w:p>
          <w:p w14:paraId="4FB29753" w14:textId="4546777B" w:rsidR="00DA085C" w:rsidRPr="005F14B1" w:rsidRDefault="00DA085C" w:rsidP="00DA085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38" w:hanging="284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 xml:space="preserve">Notificarea </w:t>
            </w:r>
            <w:r w:rsidR="00AD171A">
              <w:rPr>
                <w:rFonts w:cstheme="minorHAnsi"/>
              </w:rPr>
              <w:t>de</w:t>
            </w:r>
            <w:r w:rsidRPr="005F14B1">
              <w:rPr>
                <w:rFonts w:cstheme="minorHAnsi"/>
              </w:rPr>
              <w:t xml:space="preserve"> </w:t>
            </w:r>
            <w:r w:rsidRPr="00DA085C">
              <w:rPr>
                <w:rFonts w:cstheme="minorHAnsi"/>
                <w:color w:val="FF0000"/>
              </w:rPr>
              <w:t>ne</w:t>
            </w:r>
            <w:r w:rsidR="00AD171A">
              <w:rPr>
                <w:rFonts w:cstheme="minorHAnsi"/>
              </w:rPr>
              <w:t xml:space="preserve">incheiere a </w:t>
            </w:r>
            <w:r w:rsidRPr="005F14B1">
              <w:rPr>
                <w:rFonts w:cstheme="minorHAnsi"/>
              </w:rPr>
              <w:t xml:space="preserve">contractului de finanțare nr. </w:t>
            </w:r>
            <w:r w:rsidR="00AD171A">
              <w:rPr>
                <w:rFonts w:cstheme="minorHAnsi"/>
              </w:rPr>
              <w:t>386/19.08.2019</w:t>
            </w:r>
            <w:r w:rsidR="00053828">
              <w:rPr>
                <w:rFonts w:cstheme="minorHAnsi"/>
              </w:rPr>
              <w:t xml:space="preserve"> al SLINA- OJFIR NEAMT</w:t>
            </w:r>
            <w:r w:rsidRPr="005F14B1">
              <w:rPr>
                <w:rFonts w:cstheme="minorHAnsi"/>
              </w:rPr>
              <w:t xml:space="preserve">; </w:t>
            </w:r>
          </w:p>
          <w:p w14:paraId="11642140" w14:textId="77777777" w:rsidR="00DA085C" w:rsidRPr="005F14B1" w:rsidRDefault="00DA085C" w:rsidP="00DA085C">
            <w:pPr>
              <w:jc w:val="both"/>
              <w:rPr>
                <w:rFonts w:cstheme="minorHAnsi"/>
              </w:rPr>
            </w:pPr>
          </w:p>
          <w:p w14:paraId="495C3C69" w14:textId="12857C4E" w:rsidR="00DA085C" w:rsidRPr="005F14B1" w:rsidRDefault="00DA085C" w:rsidP="00DA085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în vederea utilizării eficiente a fondurilor alocate pentru implementarea Strategiei de Dezvoltare Locală</w:t>
            </w:r>
            <w:r w:rsidRPr="00DA085C">
              <w:rPr>
                <w:rFonts w:cstheme="minorHAnsi"/>
              </w:rPr>
              <w:t xml:space="preserve">, </w:t>
            </w:r>
            <w:r w:rsidRPr="00DA085C">
              <w:rPr>
                <w:rFonts w:cstheme="minorHAnsi"/>
                <w:b/>
                <w:bCs/>
              </w:rPr>
              <w:t xml:space="preserve">Asociatia Grupului </w:t>
            </w:r>
            <w:r>
              <w:rPr>
                <w:rFonts w:cstheme="minorHAnsi"/>
                <w:b/>
                <w:bCs/>
              </w:rPr>
              <w:t>d</w:t>
            </w:r>
            <w:r w:rsidRPr="00DA085C">
              <w:rPr>
                <w:rFonts w:cstheme="minorHAnsi"/>
                <w:b/>
                <w:bCs/>
              </w:rPr>
              <w:t xml:space="preserve">e Actiune Locala </w:t>
            </w:r>
            <w:r>
              <w:rPr>
                <w:rFonts w:cstheme="minorHAnsi"/>
                <w:b/>
                <w:bCs/>
              </w:rPr>
              <w:t>„</w:t>
            </w:r>
            <w:r w:rsidRPr="00DA085C">
              <w:rPr>
                <w:rFonts w:cstheme="minorHAnsi"/>
                <w:b/>
                <w:bCs/>
              </w:rPr>
              <w:t>Codrii Pascanilor</w:t>
            </w:r>
            <w:r>
              <w:rPr>
                <w:rFonts w:cstheme="minorHAnsi"/>
                <w:b/>
                <w:bCs/>
              </w:rPr>
              <w:t>”</w:t>
            </w:r>
            <w:r w:rsidRPr="00DA085C">
              <w:rPr>
                <w:rFonts w:cstheme="minorHAnsi"/>
                <w:b/>
              </w:rPr>
              <w:t xml:space="preserve"> </w:t>
            </w:r>
            <w:r w:rsidRPr="005F14B1">
              <w:rPr>
                <w:rFonts w:cstheme="minorHAnsi"/>
                <w:b/>
              </w:rPr>
              <w:t>solicită</w:t>
            </w:r>
            <w:r w:rsidRPr="005F14B1">
              <w:rPr>
                <w:rFonts w:cstheme="minorHAnsi"/>
              </w:rPr>
              <w:t xml:space="preserve"> </w:t>
            </w:r>
            <w:r w:rsidRPr="005F14B1">
              <w:rPr>
                <w:rFonts w:cstheme="minorHAnsi"/>
                <w:b/>
              </w:rPr>
              <w:t>modificarea Anexei IV- Planul de finanțare</w:t>
            </w:r>
            <w:r w:rsidRPr="005F14B1">
              <w:rPr>
                <w:rFonts w:cstheme="minorHAnsi"/>
              </w:rPr>
              <w:t xml:space="preserve"> prin:</w:t>
            </w:r>
          </w:p>
          <w:p w14:paraId="64E793D6" w14:textId="2E2F781C" w:rsidR="00595937" w:rsidRDefault="00DA085C" w:rsidP="00DA085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 xml:space="preserve">Realocări financiare între măsuri din priorități diferite până la o limită de 5% din suma totală alocată pentru finanțarea măsurilor din SDL (posibil maxim </w:t>
            </w:r>
            <w:r w:rsidRPr="00A4630F">
              <w:rPr>
                <w:rFonts w:cstheme="minorHAnsi"/>
              </w:rPr>
              <w:t>57.235,67 euro),</w:t>
            </w:r>
            <w:r w:rsidRPr="005F14B1">
              <w:rPr>
                <w:rFonts w:cstheme="minorHAnsi"/>
              </w:rPr>
              <w:t xml:space="preserve"> respectiv valoarea de </w:t>
            </w:r>
            <w:r w:rsidR="008D3F83">
              <w:rPr>
                <w:rFonts w:cstheme="minorHAnsi"/>
              </w:rPr>
              <w:t>54.6</w:t>
            </w:r>
            <w:r w:rsidR="007A2934">
              <w:rPr>
                <w:rFonts w:cstheme="minorHAnsi"/>
              </w:rPr>
              <w:t>2</w:t>
            </w:r>
            <w:r w:rsidR="008D3F83">
              <w:rPr>
                <w:rFonts w:cstheme="minorHAnsi"/>
              </w:rPr>
              <w:t>9,00</w:t>
            </w:r>
            <w:r>
              <w:rPr>
                <w:rFonts w:cstheme="minorHAnsi"/>
              </w:rPr>
              <w:t xml:space="preserve"> </w:t>
            </w:r>
            <w:r w:rsidRPr="005F14B1">
              <w:rPr>
                <w:rFonts w:cstheme="minorHAnsi"/>
              </w:rPr>
              <w:t xml:space="preserve">euro de la prioritatea </w:t>
            </w:r>
            <w:r w:rsidR="008D3F83">
              <w:rPr>
                <w:rFonts w:cstheme="minorHAnsi"/>
              </w:rPr>
              <w:t xml:space="preserve">P2, </w:t>
            </w:r>
            <w:r w:rsidR="008D3F83" w:rsidRPr="008D3F83">
              <w:rPr>
                <w:rFonts w:cstheme="minorHAnsi"/>
                <w:i/>
                <w:iCs/>
              </w:rPr>
              <w:t>M03 - Investitii in modernizarea si dezvoltarea exploatațiilor agricole în teritoriu</w:t>
            </w:r>
            <w:r w:rsidR="008D3F83">
              <w:rPr>
                <w:rFonts w:cstheme="minorHAnsi"/>
                <w:i/>
                <w:iCs/>
              </w:rPr>
              <w:t>l</w:t>
            </w:r>
            <w:r w:rsidR="008D3F83" w:rsidRPr="008D3F83">
              <w:rPr>
                <w:rFonts w:cstheme="minorHAnsi"/>
                <w:i/>
                <w:iCs/>
              </w:rPr>
              <w:t xml:space="preserve"> GAL „Codrii Pașcanilor”(P2, DI 2A</w:t>
            </w:r>
            <w:r w:rsidR="008D3F83" w:rsidRPr="008D3F83">
              <w:rPr>
                <w:rFonts w:cstheme="minorHAnsi"/>
              </w:rPr>
              <w:t xml:space="preserve">) </w:t>
            </w:r>
            <w:r w:rsidRPr="005F14B1">
              <w:rPr>
                <w:rFonts w:cstheme="minorHAnsi"/>
              </w:rPr>
              <w:t>la prioritatea P6</w:t>
            </w:r>
            <w:r>
              <w:rPr>
                <w:rFonts w:cstheme="minorHAnsi"/>
              </w:rPr>
              <w:t xml:space="preserve">, </w:t>
            </w:r>
            <w:r w:rsidR="008D3F83" w:rsidRPr="008D3F83">
              <w:rPr>
                <w:rFonts w:cstheme="minorHAnsi"/>
                <w:i/>
                <w:iCs/>
              </w:rPr>
              <w:t>M05 - Investitii pentru dezvoltarea sectorului non-agricol în teritor</w:t>
            </w:r>
            <w:r w:rsidR="00053828">
              <w:rPr>
                <w:rFonts w:cstheme="minorHAnsi"/>
                <w:i/>
                <w:iCs/>
              </w:rPr>
              <w:t>i</w:t>
            </w:r>
            <w:r w:rsidR="008D3F83" w:rsidRPr="008D3F83">
              <w:rPr>
                <w:rFonts w:cstheme="minorHAnsi"/>
                <w:i/>
                <w:iCs/>
              </w:rPr>
              <w:t>u</w:t>
            </w:r>
            <w:r w:rsidR="00053828">
              <w:rPr>
                <w:rFonts w:cstheme="minorHAnsi"/>
                <w:i/>
                <w:iCs/>
              </w:rPr>
              <w:t>l</w:t>
            </w:r>
            <w:r w:rsidR="008D3F83" w:rsidRPr="008D3F83">
              <w:rPr>
                <w:rFonts w:cstheme="minorHAnsi"/>
                <w:i/>
                <w:iCs/>
              </w:rPr>
              <w:t xml:space="preserve"> GAL „Codrii Pașcanilor”(P6, DI 6A)</w:t>
            </w:r>
            <w:r w:rsidRPr="008D3F83">
              <w:rPr>
                <w:rFonts w:cstheme="minorHAnsi"/>
                <w:i/>
                <w:iCs/>
              </w:rPr>
              <w:t>.</w:t>
            </w:r>
            <w:r w:rsidRPr="005F14B1">
              <w:rPr>
                <w:rFonts w:cstheme="minorHAnsi"/>
              </w:rPr>
              <w:t xml:space="preserve"> </w:t>
            </w:r>
            <w:r w:rsidR="008D3F83">
              <w:rPr>
                <w:rFonts w:cstheme="minorHAnsi"/>
              </w:rPr>
              <w:t xml:space="preserve">Pentru </w:t>
            </w:r>
            <w:r>
              <w:rPr>
                <w:rFonts w:cstheme="minorHAnsi"/>
              </w:rPr>
              <w:t>Măsura</w:t>
            </w:r>
            <w:r w:rsidR="008D3F83" w:rsidRPr="008D3F83">
              <w:rPr>
                <w:rFonts w:cstheme="minorHAnsi"/>
                <w:i/>
                <w:iCs/>
              </w:rPr>
              <w:t xml:space="preserve"> M03 - Investitii in modernizarea si dezvoltarea exploatațiilor agricole în teritoriul GAL „Codrii Pașcanilor”</w:t>
            </w:r>
            <w:r>
              <w:rPr>
                <w:rFonts w:cstheme="minorHAnsi"/>
                <w:i/>
              </w:rPr>
              <w:t xml:space="preserve"> </w:t>
            </w:r>
            <w:r>
              <w:rPr>
                <w:rFonts w:cstheme="minorHAnsi"/>
              </w:rPr>
              <w:t xml:space="preserve"> a</w:t>
            </w:r>
            <w:r w:rsidR="008D3F83"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 fost deschis</w:t>
            </w:r>
            <w:r w:rsidR="008D3F83">
              <w:rPr>
                <w:rFonts w:cstheme="minorHAnsi"/>
              </w:rPr>
              <w:t xml:space="preserve">e 2 sesiuni de depunere a </w:t>
            </w:r>
            <w:r w:rsidR="008D3F83">
              <w:rPr>
                <w:rFonts w:cstheme="minorHAnsi"/>
              </w:rPr>
              <w:lastRenderedPageBreak/>
              <w:t>proiectelor, in anul 2018 si in anul 2019.</w:t>
            </w:r>
            <w:r>
              <w:rPr>
                <w:rFonts w:cstheme="minorHAnsi"/>
              </w:rPr>
              <w:t xml:space="preserve"> Alocarea financiară pentru această măsură a fost de </w:t>
            </w:r>
            <w:r w:rsidR="008D3F83" w:rsidRPr="008D3F83">
              <w:rPr>
                <w:rFonts w:cstheme="minorHAnsi"/>
              </w:rPr>
              <w:t>195</w:t>
            </w:r>
            <w:r w:rsidR="00C95FD5">
              <w:rPr>
                <w:rFonts w:cstheme="minorHAnsi"/>
              </w:rPr>
              <w:t>.</w:t>
            </w:r>
            <w:r w:rsidR="008D3F83" w:rsidRPr="008D3F83">
              <w:rPr>
                <w:rFonts w:cstheme="minorHAnsi"/>
              </w:rPr>
              <w:t>411</w:t>
            </w:r>
            <w:r w:rsidR="00C95FD5">
              <w:rPr>
                <w:rFonts w:cstheme="minorHAnsi"/>
              </w:rPr>
              <w:t>,</w:t>
            </w:r>
            <w:r w:rsidR="008D3F83" w:rsidRPr="008D3F83">
              <w:rPr>
                <w:rFonts w:cstheme="minorHAnsi"/>
              </w:rPr>
              <w:t>96</w:t>
            </w:r>
            <w:r w:rsidR="008D3F8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euro</w:t>
            </w:r>
            <w:r w:rsidR="00380FF1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a</w:t>
            </w:r>
            <w:r w:rsidR="008D3F83"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 fost depus</w:t>
            </w:r>
            <w:r w:rsidR="008D3F83">
              <w:rPr>
                <w:rFonts w:cstheme="minorHAnsi"/>
              </w:rPr>
              <w:t xml:space="preserve">e in total </w:t>
            </w:r>
            <w:r w:rsidR="00C95FD5">
              <w:rPr>
                <w:rFonts w:cstheme="minorHAnsi"/>
              </w:rPr>
              <w:t>4</w:t>
            </w:r>
            <w:r w:rsidR="008D3F8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proiect</w:t>
            </w:r>
            <w:r w:rsidR="008D3F83">
              <w:rPr>
                <w:rFonts w:cstheme="minorHAnsi"/>
              </w:rPr>
              <w:t xml:space="preserve">e eligibile si selectate cu o </w:t>
            </w:r>
            <w:r>
              <w:rPr>
                <w:rFonts w:cstheme="minorHAnsi"/>
              </w:rPr>
              <w:t xml:space="preserve"> valoarea publică</w:t>
            </w:r>
            <w:r w:rsidR="008D3F83">
              <w:rPr>
                <w:rFonts w:cstheme="minorHAnsi"/>
              </w:rPr>
              <w:t xml:space="preserve"> totala de </w:t>
            </w:r>
            <w:r>
              <w:rPr>
                <w:rFonts w:cstheme="minorHAnsi"/>
              </w:rPr>
              <w:t xml:space="preserve"> de </w:t>
            </w:r>
            <w:r w:rsidR="00C95FD5">
              <w:rPr>
                <w:rFonts w:cstheme="minorHAnsi"/>
              </w:rPr>
              <w:t>174</w:t>
            </w:r>
            <w:r w:rsidR="00380FF1">
              <w:rPr>
                <w:rFonts w:cstheme="minorHAnsi"/>
              </w:rPr>
              <w:t>.</w:t>
            </w:r>
            <w:r w:rsidR="00C95FD5">
              <w:rPr>
                <w:rFonts w:cstheme="minorHAnsi"/>
              </w:rPr>
              <w:t>713,96 euro, si un proiect eligibil si in asteptare cu o valoare de 27.069,00 euro</w:t>
            </w:r>
            <w:r>
              <w:rPr>
                <w:rFonts w:cstheme="minorHAnsi"/>
              </w:rPr>
              <w:t>.</w:t>
            </w:r>
            <w:r w:rsidR="008D3F83">
              <w:rPr>
                <w:rFonts w:cstheme="minorHAnsi"/>
              </w:rPr>
              <w:t xml:space="preserve"> In perioada contractarii </w:t>
            </w:r>
            <w:r w:rsidR="00C95FD5">
              <w:rPr>
                <w:rFonts w:cstheme="minorHAnsi"/>
              </w:rPr>
              <w:t>proiectelor</w:t>
            </w:r>
            <w:r w:rsidR="005906AA">
              <w:rPr>
                <w:rFonts w:cstheme="minorHAnsi"/>
              </w:rPr>
              <w:t xml:space="preserve"> depuse </w:t>
            </w:r>
            <w:r w:rsidR="00C95FD5">
              <w:rPr>
                <w:rFonts w:cstheme="minorHAnsi"/>
              </w:rPr>
              <w:t xml:space="preserve">in sesiunea 2018, </w:t>
            </w:r>
            <w:r w:rsidR="008D3F83">
              <w:rPr>
                <w:rFonts w:cstheme="minorHAnsi"/>
              </w:rPr>
              <w:t xml:space="preserve">un beneficiar nu </w:t>
            </w:r>
            <w:r w:rsidR="00C95FD5">
              <w:rPr>
                <w:rFonts w:cstheme="minorHAnsi"/>
              </w:rPr>
              <w:t>a incheiat contractul de finantare in termenul prevazut de Notificarea AFIR, prin urmare pe aceasta masura a fost disponibilizata suma de 61.0</w:t>
            </w:r>
            <w:r w:rsidR="00E275F8">
              <w:rPr>
                <w:rFonts w:cstheme="minorHAnsi"/>
              </w:rPr>
              <w:t>00</w:t>
            </w:r>
            <w:r w:rsidR="00C95FD5">
              <w:rPr>
                <w:rFonts w:cstheme="minorHAnsi"/>
              </w:rPr>
              <w:t xml:space="preserve">,00 euro, putand fi astfel finantat, printr-un Raport suplimentar </w:t>
            </w:r>
            <w:r w:rsidR="002E01ED">
              <w:rPr>
                <w:rFonts w:cstheme="minorHAnsi"/>
              </w:rPr>
              <w:t xml:space="preserve">al </w:t>
            </w:r>
            <w:r w:rsidR="00C95FD5">
              <w:rPr>
                <w:rFonts w:cstheme="minorHAnsi"/>
              </w:rPr>
              <w:t>GAL</w:t>
            </w:r>
            <w:r w:rsidR="002E01ED">
              <w:rPr>
                <w:rFonts w:cstheme="minorHAnsi"/>
              </w:rPr>
              <w:t>,</w:t>
            </w:r>
            <w:r w:rsidR="00C95FD5">
              <w:rPr>
                <w:rFonts w:cstheme="minorHAnsi"/>
              </w:rPr>
              <w:t xml:space="preserve"> proiectul in asteptare</w:t>
            </w:r>
            <w:r w:rsidR="00FD4FDB">
              <w:rPr>
                <w:rFonts w:cstheme="minorHAnsi"/>
              </w:rPr>
              <w:t xml:space="preserve"> din sesiunea 2019</w:t>
            </w:r>
            <w:r w:rsidR="00C95FD5">
              <w:rPr>
                <w:rFonts w:cstheme="minorHAnsi"/>
              </w:rPr>
              <w:t>, in valoare de 27.069,00 euro.</w:t>
            </w:r>
            <w:r w:rsidR="00595937">
              <w:rPr>
                <w:rFonts w:cstheme="minorHAnsi"/>
              </w:rPr>
              <w:t xml:space="preserve"> Dupa finantarea proiectului in asteptare prin RS suplimentar Nr. 76/07.10.2019, </w:t>
            </w:r>
            <w:r w:rsidR="00C95FD5">
              <w:rPr>
                <w:rFonts w:cstheme="minorHAnsi"/>
              </w:rPr>
              <w:t xml:space="preserve"> pe Masura M03 exista suma disponibila de 54.6</w:t>
            </w:r>
            <w:r w:rsidR="007A2934">
              <w:rPr>
                <w:rFonts w:cstheme="minorHAnsi"/>
              </w:rPr>
              <w:t>2</w:t>
            </w:r>
            <w:r w:rsidR="00C95FD5">
              <w:rPr>
                <w:rFonts w:cstheme="minorHAnsi"/>
              </w:rPr>
              <w:t>9</w:t>
            </w:r>
            <w:r>
              <w:rPr>
                <w:rFonts w:cstheme="minorHAnsi"/>
              </w:rPr>
              <w:t xml:space="preserve"> euro</w:t>
            </w:r>
            <w:r w:rsidR="00595937">
              <w:rPr>
                <w:rFonts w:cstheme="minorHAnsi"/>
              </w:rPr>
              <w:t xml:space="preserve">. </w:t>
            </w:r>
          </w:p>
          <w:p w14:paraId="72866FC5" w14:textId="5B96777A" w:rsidR="00DA085C" w:rsidRPr="00595937" w:rsidRDefault="00595937" w:rsidP="00595937">
            <w:pPr>
              <w:pStyle w:val="ListParagraph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Intrucat pe </w:t>
            </w:r>
            <w:r w:rsidR="00DA085C">
              <w:rPr>
                <w:rFonts w:cstheme="minorHAnsi"/>
              </w:rPr>
              <w:t xml:space="preserve">Măsura </w:t>
            </w:r>
            <w:r w:rsidR="00C95FD5" w:rsidRPr="00C95FD5">
              <w:rPr>
                <w:rFonts w:cstheme="minorHAnsi"/>
                <w:i/>
                <w:iCs/>
              </w:rPr>
              <w:t>M05 - Investitii pentru dezvoltarea sectorului non-agricol în teritoriu</w:t>
            </w:r>
            <w:r w:rsidR="002E01ED">
              <w:rPr>
                <w:rFonts w:cstheme="minorHAnsi"/>
                <w:i/>
                <w:iCs/>
              </w:rPr>
              <w:t>l</w:t>
            </w:r>
            <w:r w:rsidR="00C95FD5" w:rsidRPr="00C95FD5">
              <w:rPr>
                <w:rFonts w:cstheme="minorHAnsi"/>
                <w:i/>
                <w:iCs/>
              </w:rPr>
              <w:t xml:space="preserve"> GAL „Codrii Pașcanilor”(P6, DI 6A</w:t>
            </w:r>
            <w:r w:rsidR="00C95FD5" w:rsidRPr="005906AA">
              <w:rPr>
                <w:rFonts w:cstheme="minorHAnsi"/>
              </w:rPr>
              <w:t>)</w:t>
            </w:r>
            <w:r w:rsidRPr="005906AA">
              <w:rPr>
                <w:rFonts w:cstheme="minorHAnsi"/>
              </w:rPr>
              <w:t>, exista un proiect in asteptare in valoare de 72.558,90 euro,  propunem realocarea sumei de 54.6</w:t>
            </w:r>
            <w:r w:rsidR="007A2934" w:rsidRPr="005906AA">
              <w:rPr>
                <w:rFonts w:cstheme="minorHAnsi"/>
              </w:rPr>
              <w:t>2</w:t>
            </w:r>
            <w:r w:rsidRPr="005906AA">
              <w:rPr>
                <w:rFonts w:cstheme="minorHAnsi"/>
              </w:rPr>
              <w:t>9 euro disponibila de pe M03 catre M0</w:t>
            </w:r>
            <w:r w:rsidRPr="00A4630F">
              <w:rPr>
                <w:rFonts w:cstheme="minorHAnsi"/>
              </w:rPr>
              <w:t>5. Solicitantul</w:t>
            </w:r>
            <w:r w:rsidR="0014242A" w:rsidRPr="00A4630F">
              <w:rPr>
                <w:rFonts w:cstheme="minorHAnsi"/>
              </w:rPr>
              <w:t xml:space="preserve"> proiectului in asteptare</w:t>
            </w:r>
            <w:r w:rsidRPr="00A4630F">
              <w:rPr>
                <w:rFonts w:cstheme="minorHAnsi"/>
              </w:rPr>
              <w:t xml:space="preserve"> si-a exprimat acordul de a diminua bugetul eligibil al proiectului pana la concurenta sumei disponibile </w:t>
            </w:r>
            <w:r w:rsidR="0014242A" w:rsidRPr="00A4630F">
              <w:rPr>
                <w:rFonts w:cstheme="minorHAnsi"/>
              </w:rPr>
              <w:t>de la</w:t>
            </w:r>
            <w:r w:rsidRPr="00A4630F">
              <w:rPr>
                <w:rFonts w:cstheme="minorHAnsi"/>
              </w:rPr>
              <w:t xml:space="preserve"> GAL.</w:t>
            </w:r>
            <w:r>
              <w:rPr>
                <w:rFonts w:cstheme="minorHAnsi"/>
                <w:i/>
                <w:iCs/>
              </w:rPr>
              <w:t xml:space="preserve"> </w:t>
            </w:r>
          </w:p>
          <w:p w14:paraId="5C2B9684" w14:textId="77777777" w:rsidR="00595937" w:rsidRPr="005F14B1" w:rsidRDefault="00595937" w:rsidP="00595937">
            <w:pPr>
              <w:pStyle w:val="ListParagraph"/>
              <w:spacing w:after="0" w:line="240" w:lineRule="auto"/>
              <w:jc w:val="both"/>
              <w:rPr>
                <w:rFonts w:cstheme="minorHAnsi"/>
              </w:rPr>
            </w:pPr>
          </w:p>
          <w:p w14:paraId="003D6A1E" w14:textId="77777777" w:rsidR="00DA085C" w:rsidRPr="00544826" w:rsidRDefault="00DA085C" w:rsidP="00DA085C">
            <w:pPr>
              <w:jc w:val="both"/>
              <w:rPr>
                <w:rFonts w:cstheme="minorHAnsi"/>
                <w:b/>
              </w:rPr>
            </w:pPr>
            <w:r w:rsidRPr="00544826">
              <w:rPr>
                <w:rFonts w:cstheme="minorHAnsi"/>
                <w:b/>
              </w:rPr>
              <w:t>Situația centralizată</w:t>
            </w:r>
          </w:p>
          <w:p w14:paraId="4F1CBF2A" w14:textId="6DCD897B" w:rsidR="00DA085C" w:rsidRPr="005F14B1" w:rsidRDefault="00DA085C" w:rsidP="00DA085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M</w:t>
            </w:r>
            <w:r w:rsidRPr="005F14B1">
              <w:rPr>
                <w:rFonts w:cstheme="minorHAnsi"/>
                <w:b/>
              </w:rPr>
              <w:t xml:space="preserve">ăsura </w:t>
            </w:r>
            <w:r w:rsidR="00E275F8" w:rsidRPr="00E275F8">
              <w:rPr>
                <w:rFonts w:cstheme="minorHAnsi"/>
                <w:b/>
                <w:bCs/>
              </w:rPr>
              <w:t>M03</w:t>
            </w:r>
            <w:r w:rsidR="00E275F8" w:rsidRPr="00E275F8">
              <w:rPr>
                <w:rFonts w:cstheme="minorHAnsi"/>
                <w:i/>
                <w:iCs/>
              </w:rPr>
              <w:t xml:space="preserve"> - Investitii in modernizarea si dezvoltarea exploatațiilor agricole în teritoriul GAL „Codrii Pașcanilor”(P2, DI 2A</w:t>
            </w:r>
            <w:r w:rsidR="00E275F8" w:rsidRPr="00E275F8">
              <w:rPr>
                <w:rFonts w:cstheme="minorHAnsi"/>
              </w:rPr>
              <w:t>)</w:t>
            </w:r>
            <w:r w:rsidRPr="005F14B1">
              <w:rPr>
                <w:rFonts w:cstheme="minorHAnsi"/>
              </w:rPr>
              <w:t>” :</w:t>
            </w:r>
          </w:p>
          <w:p w14:paraId="7906161E" w14:textId="27CF7792" w:rsidR="00E275F8" w:rsidRPr="00E275F8" w:rsidRDefault="00E275F8" w:rsidP="00E275F8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</w:rPr>
            </w:pPr>
            <w:r w:rsidRPr="00E275F8">
              <w:rPr>
                <w:rFonts w:cstheme="minorHAnsi"/>
              </w:rPr>
              <w:t>Alocarea totală a măsurii: 195.411,96 euro</w:t>
            </w:r>
          </w:p>
          <w:p w14:paraId="094E1EBF" w14:textId="77777777" w:rsidR="00E275F8" w:rsidRPr="00E275F8" w:rsidRDefault="00E275F8" w:rsidP="00DA085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E275F8">
              <w:rPr>
                <w:rFonts w:cstheme="minorHAnsi"/>
              </w:rPr>
              <w:t xml:space="preserve">Rapoarte selectie nr. </w:t>
            </w:r>
            <w:r w:rsidRPr="00E275F8">
              <w:rPr>
                <w:rFonts w:cstheme="minorHAnsi"/>
                <w:lang w:val="en-GB"/>
              </w:rPr>
              <w:t>135/25.10.2018, 75/07.10.2019 si Raport selectie suplimentar Nr. 76/07.10.2019</w:t>
            </w:r>
          </w:p>
          <w:p w14:paraId="195675CE" w14:textId="3B5EA99C" w:rsidR="00E275F8" w:rsidRPr="007A2934" w:rsidRDefault="00DA085C" w:rsidP="00957CE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A2934">
              <w:rPr>
                <w:rFonts w:cstheme="minorHAnsi"/>
              </w:rPr>
              <w:t xml:space="preserve">Număr proiecte selectate și valoarea totală: </w:t>
            </w:r>
            <w:r w:rsidR="00E275F8" w:rsidRPr="007A2934">
              <w:rPr>
                <w:rFonts w:cstheme="minorHAnsi"/>
              </w:rPr>
              <w:t>6 proiecte, 201.782,96</w:t>
            </w:r>
            <w:r w:rsidRPr="007A2934">
              <w:rPr>
                <w:rFonts w:cstheme="minorHAnsi"/>
              </w:rPr>
              <w:t xml:space="preserve"> euro</w:t>
            </w:r>
            <w:r w:rsidR="007A2934" w:rsidRPr="007A2934">
              <w:rPr>
                <w:rFonts w:cstheme="minorHAnsi"/>
              </w:rPr>
              <w:t xml:space="preserve">, contracte incheiate in valoare de 140.762,96 euro, </w:t>
            </w:r>
            <w:r w:rsidR="00E275F8" w:rsidRPr="007A2934">
              <w:rPr>
                <w:rFonts w:cstheme="minorHAnsi"/>
              </w:rPr>
              <w:t>1 contract neincheiat in valoare de 61.000,00 euro</w:t>
            </w:r>
          </w:p>
          <w:p w14:paraId="6E9EC137" w14:textId="29F79BB2" w:rsidR="00DA085C" w:rsidRPr="005F14B1" w:rsidRDefault="00DA085C" w:rsidP="00DA085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 xml:space="preserve">Fonduri disponibile: </w:t>
            </w:r>
            <w:r w:rsidR="00E275F8">
              <w:rPr>
                <w:rFonts w:cstheme="minorHAnsi"/>
              </w:rPr>
              <w:t>54.6</w:t>
            </w:r>
            <w:r w:rsidR="00075A72">
              <w:rPr>
                <w:rFonts w:cstheme="minorHAnsi"/>
              </w:rPr>
              <w:t>2</w:t>
            </w:r>
            <w:r w:rsidR="00497663">
              <w:rPr>
                <w:rFonts w:cstheme="minorHAnsi"/>
              </w:rPr>
              <w:t>9</w:t>
            </w:r>
            <w:r w:rsidR="00E275F8">
              <w:rPr>
                <w:rFonts w:cstheme="minorHAnsi"/>
              </w:rPr>
              <w:t>,00</w:t>
            </w:r>
            <w:r w:rsidRPr="005F14B1">
              <w:rPr>
                <w:rFonts w:cstheme="minorHAnsi"/>
              </w:rPr>
              <w:t xml:space="preserve"> euro.</w:t>
            </w:r>
          </w:p>
          <w:p w14:paraId="5C7B22CD" w14:textId="77777777" w:rsidR="00FF6174" w:rsidRPr="005F14B1" w:rsidRDefault="00FF6174" w:rsidP="00535AFC">
            <w:pPr>
              <w:pStyle w:val="ListParagraph"/>
              <w:spacing w:after="0" w:line="240" w:lineRule="auto"/>
              <w:jc w:val="both"/>
              <w:rPr>
                <w:rFonts w:cstheme="minorHAnsi"/>
              </w:rPr>
            </w:pPr>
          </w:p>
          <w:p w14:paraId="27707F05" w14:textId="05890B97" w:rsidR="00DA085C" w:rsidRPr="005F14B1" w:rsidRDefault="00DA085C" w:rsidP="00DA085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M</w:t>
            </w:r>
            <w:r w:rsidRPr="005F14B1">
              <w:rPr>
                <w:rFonts w:cstheme="minorHAnsi"/>
                <w:b/>
              </w:rPr>
              <w:t xml:space="preserve">ăsura M05 </w:t>
            </w:r>
            <w:r w:rsidRPr="005F14B1">
              <w:rPr>
                <w:rFonts w:cstheme="minorHAnsi"/>
              </w:rPr>
              <w:t xml:space="preserve">- </w:t>
            </w:r>
            <w:r w:rsidR="00E275F8" w:rsidRPr="00E275F8">
              <w:rPr>
                <w:rFonts w:cstheme="minorHAnsi"/>
              </w:rPr>
              <w:t xml:space="preserve">Măsura </w:t>
            </w:r>
            <w:r w:rsidR="00E275F8" w:rsidRPr="00E275F8">
              <w:rPr>
                <w:rFonts w:cstheme="minorHAnsi"/>
                <w:i/>
                <w:iCs/>
              </w:rPr>
              <w:t>M05 - Investitii pentru dezvoltarea sectorului non-agricol în teritoriul GAL „Codrii Pașcanilor”(P6, DI 6A)</w:t>
            </w:r>
            <w:r w:rsidRPr="005F14B1">
              <w:rPr>
                <w:rFonts w:cstheme="minorHAnsi"/>
              </w:rPr>
              <w:t xml:space="preserve"> :</w:t>
            </w:r>
          </w:p>
          <w:p w14:paraId="383170B7" w14:textId="4CB70846" w:rsidR="00535AFC" w:rsidRDefault="00535AFC" w:rsidP="00DA085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 xml:space="preserve">Alocarea totală a măsurii: </w:t>
            </w:r>
            <w:r w:rsidRPr="00535AFC">
              <w:rPr>
                <w:rFonts w:cstheme="minorHAnsi"/>
              </w:rPr>
              <w:t>185</w:t>
            </w:r>
            <w:r w:rsidR="003D0EC7">
              <w:rPr>
                <w:rFonts w:cstheme="minorHAnsi"/>
              </w:rPr>
              <w:t>.</w:t>
            </w:r>
            <w:r w:rsidRPr="00535AFC">
              <w:rPr>
                <w:rFonts w:cstheme="minorHAnsi"/>
              </w:rPr>
              <w:t>990</w:t>
            </w:r>
            <w:r w:rsidR="003D0EC7">
              <w:rPr>
                <w:rFonts w:cstheme="minorHAnsi"/>
              </w:rPr>
              <w:t>,</w:t>
            </w:r>
            <w:r w:rsidRPr="00535AFC">
              <w:rPr>
                <w:rFonts w:cstheme="minorHAnsi"/>
              </w:rPr>
              <w:t xml:space="preserve">02 </w:t>
            </w:r>
            <w:r w:rsidRPr="005F14B1">
              <w:rPr>
                <w:rFonts w:cstheme="minorHAnsi"/>
              </w:rPr>
              <w:t>euro</w:t>
            </w:r>
          </w:p>
          <w:p w14:paraId="21C5A402" w14:textId="5B3E3653" w:rsidR="00DA085C" w:rsidRPr="005F14B1" w:rsidRDefault="00DA085C" w:rsidP="00DA085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 xml:space="preserve">Raport nr. </w:t>
            </w:r>
            <w:r w:rsidR="00535AFC">
              <w:rPr>
                <w:rFonts w:cstheme="minorHAnsi"/>
              </w:rPr>
              <w:t>109/263.08.2018 - 1</w:t>
            </w:r>
            <w:r w:rsidRPr="005F14B1">
              <w:rPr>
                <w:rFonts w:cstheme="minorHAnsi"/>
              </w:rPr>
              <w:t xml:space="preserve"> proiect selectat în valoare de </w:t>
            </w:r>
            <w:r w:rsidR="00535AFC">
              <w:rPr>
                <w:rFonts w:cstheme="minorHAnsi"/>
              </w:rPr>
              <w:t>40.846</w:t>
            </w:r>
            <w:r w:rsidRPr="005F14B1">
              <w:rPr>
                <w:rFonts w:cstheme="minorHAnsi"/>
              </w:rPr>
              <w:t>,00 euro;</w:t>
            </w:r>
          </w:p>
          <w:p w14:paraId="36319541" w14:textId="7AFBEF49" w:rsidR="00DA085C" w:rsidRPr="005F14B1" w:rsidRDefault="00DA085C" w:rsidP="00DA085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 xml:space="preserve">Raport nr. </w:t>
            </w:r>
            <w:r w:rsidR="00535AFC">
              <w:rPr>
                <w:rFonts w:cstheme="minorHAnsi"/>
              </w:rPr>
              <w:t>90</w:t>
            </w:r>
            <w:r w:rsidRPr="005F14B1">
              <w:rPr>
                <w:rFonts w:cstheme="minorHAnsi"/>
              </w:rPr>
              <w:t>/</w:t>
            </w:r>
            <w:r w:rsidR="00535AFC">
              <w:rPr>
                <w:rFonts w:cstheme="minorHAnsi"/>
              </w:rPr>
              <w:t>07.10.2019</w:t>
            </w:r>
            <w:r w:rsidRPr="005F14B1">
              <w:rPr>
                <w:rFonts w:cstheme="minorHAnsi"/>
              </w:rPr>
              <w:t xml:space="preserve">- </w:t>
            </w:r>
            <w:r w:rsidR="00535AFC">
              <w:rPr>
                <w:rFonts w:cstheme="minorHAnsi"/>
              </w:rPr>
              <w:t>2 pro</w:t>
            </w:r>
            <w:r w:rsidRPr="005F14B1">
              <w:rPr>
                <w:rFonts w:cstheme="minorHAnsi"/>
              </w:rPr>
              <w:t>iecte selectate</w:t>
            </w:r>
            <w:r w:rsidR="00535AFC">
              <w:rPr>
                <w:rFonts w:cstheme="minorHAnsi"/>
              </w:rPr>
              <w:t xml:space="preserve"> in valoare de 144.920,85 euro si 1 proiect in asteptare in valoare eligibila nerambursabila de 72.558,90 euro </w:t>
            </w:r>
            <w:r w:rsidRPr="005F14B1">
              <w:rPr>
                <w:rFonts w:cstheme="minorHAnsi"/>
              </w:rPr>
              <w:t>;</w:t>
            </w:r>
          </w:p>
          <w:p w14:paraId="2EBB0051" w14:textId="4B50D662" w:rsidR="00DA085C" w:rsidRDefault="00DA085C" w:rsidP="00DA085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F14B1">
              <w:rPr>
                <w:rFonts w:cstheme="minorHAnsi"/>
              </w:rPr>
              <w:t xml:space="preserve">Fonduri disponibile: </w:t>
            </w:r>
            <w:r w:rsidR="00535AFC">
              <w:rPr>
                <w:rFonts w:cstheme="minorHAnsi"/>
              </w:rPr>
              <w:t>223,17</w:t>
            </w:r>
            <w:r w:rsidRPr="005F14B1">
              <w:rPr>
                <w:rFonts w:cstheme="minorHAnsi"/>
              </w:rPr>
              <w:t xml:space="preserve"> euro.</w:t>
            </w:r>
          </w:p>
          <w:p w14:paraId="7B4A0484" w14:textId="619C29B9" w:rsidR="00DA085C" w:rsidRDefault="00DA085C" w:rsidP="00FE4E65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val="it-CH"/>
              </w:rPr>
            </w:pPr>
          </w:p>
          <w:p w14:paraId="167189C3" w14:textId="7143B43E" w:rsidR="00C92317" w:rsidRPr="00AF15BB" w:rsidRDefault="00C92317" w:rsidP="00FE4E65">
            <w:pPr>
              <w:spacing w:after="0" w:line="360" w:lineRule="auto"/>
              <w:jc w:val="both"/>
              <w:rPr>
                <w:rFonts w:cstheme="minorHAnsi"/>
                <w:shd w:val="clear" w:color="auto" w:fill="FFFFFF" w:themeFill="background1"/>
              </w:rPr>
            </w:pPr>
            <w:r w:rsidRPr="00AF15BB">
              <w:rPr>
                <w:rFonts w:cstheme="minorHAnsi"/>
                <w:shd w:val="clear" w:color="auto" w:fill="FFFFFF" w:themeFill="background1"/>
              </w:rPr>
              <w:t>Ca urmare realocări</w:t>
            </w:r>
            <w:r w:rsidR="003D0EC7">
              <w:rPr>
                <w:rFonts w:cstheme="minorHAnsi"/>
                <w:shd w:val="clear" w:color="auto" w:fill="FFFFFF" w:themeFill="background1"/>
              </w:rPr>
              <w:t xml:space="preserve">i sumei de </w:t>
            </w:r>
            <w:r w:rsidR="003D0EC7" w:rsidRPr="003D0EC7">
              <w:rPr>
                <w:rFonts w:cstheme="minorHAnsi"/>
                <w:shd w:val="clear" w:color="auto" w:fill="FFFFFF" w:themeFill="background1"/>
              </w:rPr>
              <w:t>54.6</w:t>
            </w:r>
            <w:r w:rsidR="00A2038A">
              <w:rPr>
                <w:rFonts w:cstheme="minorHAnsi"/>
                <w:shd w:val="clear" w:color="auto" w:fill="FFFFFF" w:themeFill="background1"/>
              </w:rPr>
              <w:t>2</w:t>
            </w:r>
            <w:r w:rsidR="00497663">
              <w:rPr>
                <w:rFonts w:cstheme="minorHAnsi"/>
                <w:shd w:val="clear" w:color="auto" w:fill="FFFFFF" w:themeFill="background1"/>
              </w:rPr>
              <w:t>9</w:t>
            </w:r>
            <w:r w:rsidR="003D0EC7" w:rsidRPr="003D0EC7">
              <w:rPr>
                <w:rFonts w:cstheme="minorHAnsi"/>
                <w:shd w:val="clear" w:color="auto" w:fill="FFFFFF" w:themeFill="background1"/>
              </w:rPr>
              <w:t xml:space="preserve">,00   </w:t>
            </w:r>
            <w:r w:rsidR="003D0EC7">
              <w:rPr>
                <w:rFonts w:cstheme="minorHAnsi"/>
                <w:shd w:val="clear" w:color="auto" w:fill="FFFFFF" w:themeFill="background1"/>
              </w:rPr>
              <w:t xml:space="preserve"> euro de la M03 la M05</w:t>
            </w:r>
            <w:r w:rsidRPr="00AF15BB">
              <w:rPr>
                <w:rFonts w:cstheme="minorHAnsi"/>
                <w:shd w:val="clear" w:color="auto" w:fill="FFFFFF" w:themeFill="background1"/>
              </w:rPr>
              <w:t>:</w:t>
            </w:r>
          </w:p>
          <w:p w14:paraId="1CBEB969" w14:textId="5C7F9B2B" w:rsidR="00C92317" w:rsidRPr="00AF15BB" w:rsidRDefault="00C92317" w:rsidP="00FE4E65">
            <w:pPr>
              <w:spacing w:after="0" w:line="360" w:lineRule="auto"/>
              <w:ind w:left="360" w:firstLine="708"/>
              <w:jc w:val="both"/>
              <w:rPr>
                <w:rFonts w:cstheme="minorHAnsi"/>
                <w:b/>
                <w:shd w:val="clear" w:color="auto" w:fill="FFFFFF" w:themeFill="background1"/>
                <w:lang w:val="en-US"/>
              </w:rPr>
            </w:pPr>
            <w:r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 xml:space="preserve">Măsura </w:t>
            </w:r>
            <w:r w:rsidR="003D0EC7">
              <w:rPr>
                <w:rFonts w:cstheme="minorHAnsi"/>
                <w:b/>
                <w:shd w:val="clear" w:color="auto" w:fill="FFFFFF" w:themeFill="background1"/>
                <w:lang w:val="en-US"/>
              </w:rPr>
              <w:t>M03</w:t>
            </w:r>
            <w:r w:rsidRPr="00AF15BB">
              <w:rPr>
                <w:rFonts w:cstheme="minorHAnsi"/>
                <w:b/>
                <w:bCs/>
              </w:rPr>
              <w:t>/</w:t>
            </w:r>
            <w:r w:rsidR="003D0EC7">
              <w:rPr>
                <w:rFonts w:cstheme="minorHAnsi"/>
                <w:b/>
                <w:bCs/>
              </w:rPr>
              <w:t>2A</w:t>
            </w:r>
            <w:r w:rsidRPr="00AF15BB">
              <w:rPr>
                <w:rFonts w:cstheme="minorHAnsi"/>
                <w:b/>
                <w:bCs/>
              </w:rPr>
              <w:t xml:space="preserve"> </w:t>
            </w:r>
            <w:r w:rsidRPr="00AF15BB">
              <w:rPr>
                <w:rFonts w:cstheme="minorHAnsi"/>
                <w:b/>
                <w:bCs/>
              </w:rPr>
              <w:tab/>
            </w:r>
            <w:r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 xml:space="preserve">va avea o alocare financiara de  </w:t>
            </w:r>
            <w:r w:rsidR="00E63926">
              <w:rPr>
                <w:rFonts w:cstheme="minorHAnsi"/>
                <w:b/>
                <w:shd w:val="clear" w:color="auto" w:fill="FFFFFF" w:themeFill="background1"/>
                <w:lang w:val="en-US"/>
              </w:rPr>
              <w:t>140.</w:t>
            </w:r>
            <w:r w:rsidR="00497663">
              <w:rPr>
                <w:rFonts w:cstheme="minorHAnsi"/>
                <w:b/>
                <w:shd w:val="clear" w:color="auto" w:fill="FFFFFF" w:themeFill="background1"/>
                <w:lang w:val="en-US"/>
              </w:rPr>
              <w:t>7</w:t>
            </w:r>
            <w:r w:rsidR="00A279F9">
              <w:rPr>
                <w:rFonts w:cstheme="minorHAnsi"/>
                <w:b/>
                <w:shd w:val="clear" w:color="auto" w:fill="FFFFFF" w:themeFill="background1"/>
                <w:lang w:val="en-US"/>
              </w:rPr>
              <w:t>8</w:t>
            </w:r>
            <w:r w:rsidR="00497663">
              <w:rPr>
                <w:rFonts w:cstheme="minorHAnsi"/>
                <w:b/>
                <w:shd w:val="clear" w:color="auto" w:fill="FFFFFF" w:themeFill="background1"/>
                <w:lang w:val="en-US"/>
              </w:rPr>
              <w:t>2,96</w:t>
            </w:r>
            <w:r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 xml:space="preserve"> Euro.</w:t>
            </w:r>
          </w:p>
          <w:p w14:paraId="254FD2E4" w14:textId="35C9D02D" w:rsidR="00C92317" w:rsidRPr="00AF15BB" w:rsidRDefault="00C92317" w:rsidP="00497663">
            <w:pPr>
              <w:spacing w:after="0" w:line="360" w:lineRule="auto"/>
              <w:ind w:left="360" w:firstLine="708"/>
              <w:jc w:val="both"/>
              <w:rPr>
                <w:rFonts w:eastAsia="Times New Roman" w:cstheme="minorHAnsi"/>
                <w:szCs w:val="24"/>
                <w:lang w:val="it-CH"/>
              </w:rPr>
            </w:pPr>
            <w:r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 xml:space="preserve">Măsura </w:t>
            </w:r>
            <w:r w:rsidR="00F44F3E">
              <w:rPr>
                <w:rFonts w:cstheme="minorHAnsi"/>
                <w:b/>
                <w:shd w:val="clear" w:color="auto" w:fill="FFFFFF" w:themeFill="background1"/>
                <w:lang w:val="en-US"/>
              </w:rPr>
              <w:t>M</w:t>
            </w:r>
            <w:r w:rsidR="003D0EC7">
              <w:rPr>
                <w:rFonts w:cstheme="minorHAnsi"/>
                <w:b/>
                <w:shd w:val="clear" w:color="auto" w:fill="FFFFFF" w:themeFill="background1"/>
                <w:lang w:val="en-US"/>
              </w:rPr>
              <w:t>05</w:t>
            </w:r>
            <w:r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>/</w:t>
            </w:r>
            <w:r w:rsidR="00D65F1F"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>6</w:t>
            </w:r>
            <w:r w:rsidR="003D0EC7">
              <w:rPr>
                <w:rFonts w:cstheme="minorHAnsi"/>
                <w:b/>
                <w:shd w:val="clear" w:color="auto" w:fill="FFFFFF" w:themeFill="background1"/>
                <w:lang w:val="en-US"/>
              </w:rPr>
              <w:t>A</w:t>
            </w:r>
            <w:r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ab/>
              <w:t xml:space="preserve">va avea o alocare financiară de </w:t>
            </w:r>
            <w:r w:rsidR="00E63926">
              <w:rPr>
                <w:rFonts w:cstheme="minorHAnsi"/>
                <w:b/>
                <w:shd w:val="clear" w:color="auto" w:fill="FFFFFF" w:themeFill="background1"/>
                <w:lang w:val="en-US"/>
              </w:rPr>
              <w:t>240.</w:t>
            </w:r>
            <w:r w:rsidR="00497663">
              <w:rPr>
                <w:rFonts w:cstheme="minorHAnsi"/>
                <w:b/>
                <w:shd w:val="clear" w:color="auto" w:fill="FFFFFF" w:themeFill="background1"/>
                <w:lang w:val="en-US"/>
              </w:rPr>
              <w:t>6</w:t>
            </w:r>
            <w:r w:rsidR="00A279F9">
              <w:rPr>
                <w:rFonts w:cstheme="minorHAnsi"/>
                <w:b/>
                <w:shd w:val="clear" w:color="auto" w:fill="FFFFFF" w:themeFill="background1"/>
                <w:lang w:val="en-US"/>
              </w:rPr>
              <w:t>1</w:t>
            </w:r>
            <w:r w:rsidR="00497663">
              <w:rPr>
                <w:rFonts w:cstheme="minorHAnsi"/>
                <w:b/>
                <w:shd w:val="clear" w:color="auto" w:fill="FFFFFF" w:themeFill="background1"/>
                <w:lang w:val="en-US"/>
              </w:rPr>
              <w:t xml:space="preserve">9,02 </w:t>
            </w:r>
            <w:r w:rsidRPr="00AF15BB">
              <w:rPr>
                <w:rFonts w:cstheme="minorHAnsi"/>
                <w:b/>
                <w:shd w:val="clear" w:color="auto" w:fill="FFFFFF" w:themeFill="background1"/>
                <w:lang w:val="en-US"/>
              </w:rPr>
              <w:t xml:space="preserve"> Euro.</w:t>
            </w:r>
          </w:p>
        </w:tc>
      </w:tr>
      <w:tr w:rsidR="00A4630F" w:rsidRPr="00AF15BB" w14:paraId="447FB676" w14:textId="77777777" w:rsidTr="00FE4E65">
        <w:trPr>
          <w:trHeight w:val="293"/>
          <w:ins w:id="2" w:author="Codrii Pascanilor" w:date="2019-11-28T14:44:00Z"/>
        </w:trPr>
        <w:tc>
          <w:tcPr>
            <w:tcW w:w="5000" w:type="pct"/>
            <w:shd w:val="clear" w:color="auto" w:fill="auto"/>
          </w:tcPr>
          <w:p w14:paraId="3187DEEB" w14:textId="77777777" w:rsidR="00A4630F" w:rsidRPr="00AF15BB" w:rsidRDefault="00A4630F" w:rsidP="00FE4E65">
            <w:pPr>
              <w:spacing w:after="0" w:line="240" w:lineRule="auto"/>
              <w:jc w:val="both"/>
              <w:rPr>
                <w:ins w:id="3" w:author="Codrii Pascanilor" w:date="2019-11-28T14:44:00Z"/>
                <w:rFonts w:eastAsia="Times New Roman" w:cstheme="minorHAnsi"/>
                <w:i/>
                <w:sz w:val="20"/>
                <w:szCs w:val="20"/>
                <w:lang w:val="it-CH"/>
              </w:rPr>
            </w:pPr>
          </w:p>
        </w:tc>
      </w:tr>
    </w:tbl>
    <w:p w14:paraId="35622A42" w14:textId="07BC4E6B" w:rsidR="00C92317" w:rsidRPr="00AF15BB" w:rsidRDefault="00C92317" w:rsidP="00C92317">
      <w:pPr>
        <w:keepNext/>
        <w:spacing w:before="240" w:after="240" w:line="240" w:lineRule="auto"/>
        <w:jc w:val="both"/>
        <w:outlineLvl w:val="4"/>
        <w:rPr>
          <w:rFonts w:eastAsia="Times New Roman" w:cstheme="minorHAnsi"/>
          <w:noProof/>
          <w:color w:val="000000"/>
          <w:szCs w:val="24"/>
          <w:u w:val="single"/>
          <w:lang w:val="fr-BE"/>
        </w:rPr>
      </w:pPr>
      <w:r w:rsidRPr="00AF15BB">
        <w:rPr>
          <w:rFonts w:eastAsia="Times New Roman" w:cstheme="minorHAnsi"/>
          <w:noProof/>
          <w:color w:val="000000"/>
          <w:szCs w:val="24"/>
          <w:lang w:val="fr-BE"/>
        </w:rPr>
        <w:t xml:space="preserve">   b)</w:t>
      </w:r>
      <w:r w:rsidRPr="00AF15BB">
        <w:rPr>
          <w:rFonts w:eastAsia="Times New Roman" w:cstheme="minorHAnsi"/>
          <w:noProof/>
          <w:color w:val="000000"/>
          <w:szCs w:val="24"/>
          <w:u w:val="single"/>
          <w:lang w:val="fr-BE"/>
        </w:rPr>
        <w:t xml:space="preserve"> Modificarea propusa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93"/>
      </w:tblGrid>
      <w:tr w:rsidR="00C92317" w:rsidRPr="002A501E" w14:paraId="36D8903F" w14:textId="77777777" w:rsidTr="005906AA">
        <w:trPr>
          <w:trHeight w:val="172"/>
        </w:trPr>
        <w:tc>
          <w:tcPr>
            <w:tcW w:w="5000" w:type="pct"/>
            <w:shd w:val="clear" w:color="auto" w:fill="auto"/>
            <w:vAlign w:val="center"/>
          </w:tcPr>
          <w:p w14:paraId="11FBE418" w14:textId="7327EB05" w:rsidR="00C92317" w:rsidRPr="002A501E" w:rsidRDefault="00C92317" w:rsidP="00FE4E65">
            <w:pPr>
              <w:spacing w:after="240" w:line="240" w:lineRule="auto"/>
              <w:contextualSpacing/>
              <w:jc w:val="both"/>
              <w:rPr>
                <w:rFonts w:eastAsia="Times New Roman" w:cstheme="minorHAnsi"/>
                <w:i/>
                <w:noProof/>
              </w:rPr>
            </w:pPr>
            <w:r w:rsidRPr="002A501E">
              <w:rPr>
                <w:rFonts w:eastAsia="Times New Roman" w:cstheme="minorHAnsi"/>
                <w:i/>
                <w:noProof/>
              </w:rPr>
              <w:t>Se va indica capitolul și secțiunea din SDL care se modifică (implicit capitolele/secțiunile, dacă propunerea de modificare are impact asupra mai multor capitole  din SDL), evidențiind modificările din fiecare secțiune, utilizând opțiunea track-changes (urmărire-modificări)</w:t>
            </w:r>
          </w:p>
          <w:p w14:paraId="5A2EF8FB" w14:textId="5712A460" w:rsidR="00C2436A" w:rsidRPr="002A501E" w:rsidRDefault="00C2436A" w:rsidP="00FE4E65">
            <w:pPr>
              <w:spacing w:after="240" w:line="240" w:lineRule="auto"/>
              <w:contextualSpacing/>
              <w:jc w:val="both"/>
              <w:rPr>
                <w:rFonts w:eastAsia="Times New Roman" w:cstheme="minorHAnsi"/>
                <w:noProof/>
              </w:rPr>
            </w:pPr>
          </w:p>
          <w:p w14:paraId="0138E5FF" w14:textId="452BC88B" w:rsidR="00C2436A" w:rsidRPr="002A501E" w:rsidRDefault="00C2436A" w:rsidP="00FE4E65">
            <w:pPr>
              <w:spacing w:after="240" w:line="240" w:lineRule="auto"/>
              <w:contextualSpacing/>
              <w:jc w:val="both"/>
              <w:rPr>
                <w:rFonts w:eastAsia="Times New Roman" w:cstheme="minorHAnsi"/>
                <w:noProof/>
              </w:rPr>
            </w:pPr>
            <w:r w:rsidRPr="002A501E">
              <w:rPr>
                <w:rFonts w:eastAsia="Times New Roman" w:cstheme="minorHAnsi"/>
                <w:noProof/>
              </w:rPr>
              <w:lastRenderedPageBreak/>
              <w:t>Transferuri intre masuri:</w:t>
            </w:r>
          </w:p>
          <w:p w14:paraId="5F2E0081" w14:textId="77777777" w:rsidR="00C2436A" w:rsidRPr="002A501E" w:rsidRDefault="00C2436A" w:rsidP="00FE4E65">
            <w:pPr>
              <w:spacing w:after="240" w:line="240" w:lineRule="auto"/>
              <w:contextualSpacing/>
              <w:jc w:val="both"/>
              <w:rPr>
                <w:rFonts w:eastAsia="Times New Roman" w:cstheme="minorHAnsi"/>
                <w:noProof/>
              </w:rPr>
            </w:pPr>
          </w:p>
          <w:tbl>
            <w:tblPr>
              <w:tblStyle w:val="TableGrid"/>
              <w:tblpPr w:leftFromText="180" w:rightFromText="180" w:vertAnchor="text" w:tblpY="-219"/>
              <w:tblOverlap w:val="never"/>
              <w:tblW w:w="10202" w:type="dxa"/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2126"/>
              <w:gridCol w:w="2126"/>
              <w:gridCol w:w="1844"/>
            </w:tblGrid>
            <w:tr w:rsidR="00C2436A" w:rsidRPr="002A501E" w14:paraId="0F22740B" w14:textId="77777777" w:rsidTr="002A501E">
              <w:trPr>
                <w:trHeight w:val="699"/>
              </w:trPr>
              <w:tc>
                <w:tcPr>
                  <w:tcW w:w="4106" w:type="dxa"/>
                  <w:vAlign w:val="center"/>
                </w:tcPr>
                <w:p w14:paraId="3F5048B1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Măsura</w:t>
                  </w:r>
                </w:p>
              </w:tc>
              <w:tc>
                <w:tcPr>
                  <w:tcW w:w="2126" w:type="dxa"/>
                  <w:vAlign w:val="center"/>
                </w:tcPr>
                <w:p w14:paraId="0601811A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Contribuția publică nerambursabilă/</w:t>
                  </w:r>
                </w:p>
                <w:p w14:paraId="02C26AE9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măsură (euro)</w:t>
                  </w:r>
                </w:p>
                <w:p w14:paraId="778C236A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ACTUALĂ</w:t>
                  </w:r>
                </w:p>
              </w:tc>
              <w:tc>
                <w:tcPr>
                  <w:tcW w:w="2126" w:type="dxa"/>
                  <w:vAlign w:val="center"/>
                </w:tcPr>
                <w:p w14:paraId="5637913F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Valoare</w:t>
                  </w:r>
                </w:p>
                <w:p w14:paraId="2CCBF27B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relocare</w:t>
                  </w:r>
                </w:p>
              </w:tc>
              <w:tc>
                <w:tcPr>
                  <w:tcW w:w="1844" w:type="dxa"/>
                  <w:vAlign w:val="center"/>
                </w:tcPr>
                <w:p w14:paraId="2722354C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Contribuția publică nerambursabilă/măsură (euro)</w:t>
                  </w:r>
                </w:p>
                <w:p w14:paraId="66636B90" w14:textId="77777777" w:rsidR="00C2436A" w:rsidRPr="002A501E" w:rsidRDefault="00C2436A" w:rsidP="00C2436A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PROPUSĂ</w:t>
                  </w:r>
                </w:p>
              </w:tc>
            </w:tr>
            <w:tr w:rsidR="00C2436A" w:rsidRPr="002A501E" w14:paraId="23773B1C" w14:textId="77777777" w:rsidTr="002A501E">
              <w:trPr>
                <w:trHeight w:val="883"/>
              </w:trPr>
              <w:tc>
                <w:tcPr>
                  <w:tcW w:w="4106" w:type="dxa"/>
                  <w:vAlign w:val="center"/>
                </w:tcPr>
                <w:p w14:paraId="6E9298BF" w14:textId="4B637686" w:rsidR="00C2436A" w:rsidRPr="002A501E" w:rsidRDefault="00497663" w:rsidP="00C2436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b/>
                      <w:bCs/>
                      <w:color w:val="3F3F76"/>
                      <w:sz w:val="22"/>
                      <w:szCs w:val="22"/>
                      <w:lang w:val="ro-RO"/>
                    </w:rPr>
                    <w:t>Măsura M03</w:t>
                  </w:r>
                  <w:r w:rsidRPr="002A501E">
                    <w:rPr>
                      <w:rFonts w:asciiTheme="minorHAnsi" w:hAnsiTheme="minorHAnsi" w:cstheme="minorHAnsi"/>
                      <w:bCs/>
                      <w:i/>
                      <w:iCs/>
                      <w:color w:val="3F3F76"/>
                      <w:sz w:val="22"/>
                      <w:szCs w:val="22"/>
                      <w:lang w:val="ro-RO"/>
                    </w:rPr>
                    <w:t xml:space="preserve"> - Investitii in modernizarea si dezvoltarea exploatațiilor agricole în teritoriul GAL „Codrii Pașcanilor”(P2, DI 2A</w:t>
                  </w:r>
                  <w:r w:rsidRPr="002A501E">
                    <w:rPr>
                      <w:rFonts w:asciiTheme="minorHAnsi" w:hAnsiTheme="minorHAnsi" w:cstheme="minorHAnsi"/>
                      <w:bCs/>
                      <w:color w:val="3F3F76"/>
                      <w:sz w:val="22"/>
                      <w:szCs w:val="22"/>
                      <w:lang w:val="ro-RO"/>
                    </w:rPr>
                    <w:t xml:space="preserve">)” </w:t>
                  </w:r>
                </w:p>
              </w:tc>
              <w:tc>
                <w:tcPr>
                  <w:tcW w:w="2126" w:type="dxa"/>
                  <w:vAlign w:val="center"/>
                </w:tcPr>
                <w:p w14:paraId="7B420212" w14:textId="77777777" w:rsidR="00497663" w:rsidRPr="00497663" w:rsidRDefault="00497663" w:rsidP="00497663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ro-RO"/>
                    </w:rPr>
                  </w:pPr>
                  <w:r w:rsidRPr="00497663">
                    <w:rPr>
                      <w:rFonts w:asciiTheme="minorHAnsi" w:hAnsiTheme="minorHAnsi" w:cstheme="minorHAnsi"/>
                      <w:sz w:val="22"/>
                      <w:szCs w:val="22"/>
                      <w:lang w:val="ro-RO"/>
                    </w:rPr>
                    <w:t>195.411,96 euro</w:t>
                  </w:r>
                </w:p>
                <w:p w14:paraId="08FACE9A" w14:textId="7F9110E4" w:rsidR="00C2436A" w:rsidRPr="002A501E" w:rsidRDefault="00C2436A" w:rsidP="00497663">
                  <w:pPr>
                    <w:ind w:firstLine="18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18D49D20" w14:textId="0B76E5DD" w:rsidR="00C2436A" w:rsidRPr="002A501E" w:rsidRDefault="00497663" w:rsidP="001E5C43">
                  <w:pPr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- 54.6</w:t>
                  </w:r>
                  <w:r w:rsidR="002A501E"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2</w:t>
                  </w: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9,00 catre</w:t>
                  </w:r>
                  <w:r w:rsidR="00C2436A"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D35DB0"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     </w:t>
                  </w:r>
                  <w:r w:rsidR="00C2436A"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M05</w:t>
                  </w:r>
                </w:p>
              </w:tc>
              <w:tc>
                <w:tcPr>
                  <w:tcW w:w="1844" w:type="dxa"/>
                  <w:vAlign w:val="center"/>
                </w:tcPr>
                <w:p w14:paraId="2F9C8A6D" w14:textId="474E17FF" w:rsidR="00C2436A" w:rsidRPr="002A501E" w:rsidRDefault="002A501E" w:rsidP="00C2436A">
                  <w:pPr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b/>
                      <w:sz w:val="22"/>
                      <w:szCs w:val="22"/>
                      <w:shd w:val="clear" w:color="auto" w:fill="FFFFFF" w:themeFill="background1"/>
                    </w:rPr>
                    <w:t>140.782,96</w:t>
                  </w:r>
                </w:p>
              </w:tc>
            </w:tr>
            <w:tr w:rsidR="00C2436A" w:rsidRPr="002A501E" w14:paraId="6C97FC1B" w14:textId="77777777" w:rsidTr="002A501E">
              <w:tc>
                <w:tcPr>
                  <w:tcW w:w="4106" w:type="dxa"/>
                  <w:vAlign w:val="center"/>
                </w:tcPr>
                <w:p w14:paraId="5A3BEA64" w14:textId="48BBE90E" w:rsidR="00C2436A" w:rsidRPr="002A501E" w:rsidRDefault="00497663" w:rsidP="00C2436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b/>
                      <w:bCs/>
                      <w:color w:val="3F3F76"/>
                      <w:sz w:val="22"/>
                      <w:szCs w:val="22"/>
                      <w:lang w:val="ro-RO"/>
                    </w:rPr>
                    <w:t xml:space="preserve">Măsura M05 </w:t>
                  </w:r>
                  <w:r w:rsidRPr="002A501E">
                    <w:rPr>
                      <w:rFonts w:asciiTheme="minorHAnsi" w:hAnsiTheme="minorHAnsi" w:cstheme="minorHAnsi"/>
                      <w:bCs/>
                      <w:color w:val="3F3F76"/>
                      <w:sz w:val="22"/>
                      <w:szCs w:val="22"/>
                      <w:lang w:val="ro-RO"/>
                    </w:rPr>
                    <w:t xml:space="preserve">- Măsura </w:t>
                  </w:r>
                  <w:r w:rsidRPr="002A501E">
                    <w:rPr>
                      <w:rFonts w:asciiTheme="minorHAnsi" w:hAnsiTheme="minorHAnsi" w:cstheme="minorHAnsi"/>
                      <w:bCs/>
                      <w:i/>
                      <w:iCs/>
                      <w:color w:val="3F3F76"/>
                      <w:sz w:val="22"/>
                      <w:szCs w:val="22"/>
                      <w:lang w:val="ro-RO"/>
                    </w:rPr>
                    <w:t>M05 - Investitii pentru dezvoltarea sectorului non-agricol în teritoriul GAL „Codrii Pașcanilor”(P6, DI 6A</w:t>
                  </w:r>
                  <w:r w:rsidRPr="002A501E">
                    <w:rPr>
                      <w:rFonts w:asciiTheme="minorHAnsi" w:hAnsiTheme="minorHAnsi" w:cstheme="minorHAnsi"/>
                      <w:bCs/>
                      <w:color w:val="3F3F76"/>
                      <w:sz w:val="22"/>
                      <w:szCs w:val="22"/>
                      <w:lang w:val="ro-RO"/>
                    </w:rPr>
                    <w:t xml:space="preserve"> </w:t>
                  </w:r>
                </w:p>
              </w:tc>
              <w:tc>
                <w:tcPr>
                  <w:tcW w:w="2126" w:type="dxa"/>
                  <w:vAlign w:val="center"/>
                </w:tcPr>
                <w:p w14:paraId="479BF65D" w14:textId="2C35F2F4" w:rsidR="00C2436A" w:rsidRPr="002A501E" w:rsidRDefault="00497663" w:rsidP="00497663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  <w:lang w:val="ro-RO"/>
                    </w:rPr>
                    <w:t>185.990,02 euro</w:t>
                  </w:r>
                </w:p>
              </w:tc>
              <w:tc>
                <w:tcPr>
                  <w:tcW w:w="2126" w:type="dxa"/>
                  <w:vAlign w:val="center"/>
                </w:tcPr>
                <w:p w14:paraId="4547272D" w14:textId="69768D90" w:rsidR="00C2436A" w:rsidRPr="002A501E" w:rsidRDefault="00497663" w:rsidP="00C2436A">
                  <w:pPr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+ 54.6</w:t>
                  </w:r>
                  <w:r w:rsidR="002A501E"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2</w:t>
                  </w:r>
                  <w:r w:rsidRPr="002A501E">
                    <w:rPr>
                      <w:rFonts w:asciiTheme="minorHAnsi" w:hAnsiTheme="minorHAnsi" w:cstheme="minorHAnsi"/>
                      <w:sz w:val="22"/>
                      <w:szCs w:val="22"/>
                    </w:rPr>
                    <w:t>9,00 de la M03</w:t>
                  </w:r>
                </w:p>
                <w:p w14:paraId="5DAD4E27" w14:textId="7CA69CDE" w:rsidR="00C2436A" w:rsidRPr="002A501E" w:rsidRDefault="00C2436A" w:rsidP="0023706E">
                  <w:pPr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44" w:type="dxa"/>
                  <w:vAlign w:val="center"/>
                </w:tcPr>
                <w:p w14:paraId="5C9C2082" w14:textId="0A6A575F" w:rsidR="00C2436A" w:rsidRPr="002A501E" w:rsidRDefault="002A501E" w:rsidP="00C2436A">
                  <w:pPr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A501E">
                    <w:rPr>
                      <w:rFonts w:asciiTheme="minorHAnsi" w:hAnsiTheme="minorHAnsi" w:cstheme="minorHAnsi"/>
                      <w:b/>
                      <w:sz w:val="22"/>
                      <w:szCs w:val="22"/>
                      <w:shd w:val="clear" w:color="auto" w:fill="FFFFFF" w:themeFill="background1"/>
                    </w:rPr>
                    <w:t xml:space="preserve"> 240.619,02  </w:t>
                  </w:r>
                </w:p>
              </w:tc>
            </w:tr>
          </w:tbl>
          <w:p w14:paraId="7B090133" w14:textId="758DD95F" w:rsidR="00C92317" w:rsidRPr="002A501E" w:rsidRDefault="00C92317" w:rsidP="002316C1">
            <w:pPr>
              <w:spacing w:after="0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2A501E">
              <w:rPr>
                <w:rFonts w:eastAsia="Times New Roman" w:cstheme="minorHAnsi"/>
                <w:b/>
                <w:lang w:eastAsia="ro-RO"/>
              </w:rPr>
              <w:t xml:space="preserve"> Ca urmare a acestei modificări Anexa 4: Planul financiar din SDL se modifică în consecință după cum urmează:</w:t>
            </w:r>
          </w:p>
          <w:p w14:paraId="3A7B075B" w14:textId="77777777" w:rsidR="00C92317" w:rsidRPr="002A501E" w:rsidRDefault="00C92317" w:rsidP="00C92317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theme="minorHAnsi"/>
                <w:b/>
                <w:lang w:eastAsia="ro-RO"/>
              </w:rPr>
            </w:pPr>
            <w:r w:rsidRPr="002A501E">
              <w:rPr>
                <w:rFonts w:eastAsia="Times New Roman" w:cstheme="minorHAnsi"/>
                <w:b/>
                <w:lang w:eastAsia="ro-RO"/>
              </w:rPr>
              <w:t xml:space="preserve">Anexa 4 </w:t>
            </w:r>
          </w:p>
          <w:tbl>
            <w:tblPr>
              <w:tblW w:w="98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1"/>
              <w:gridCol w:w="4119"/>
              <w:gridCol w:w="1132"/>
              <w:gridCol w:w="1394"/>
              <w:gridCol w:w="1299"/>
              <w:gridCol w:w="993"/>
            </w:tblGrid>
            <w:tr w:rsidR="002A501E" w:rsidRPr="002A501E" w14:paraId="5A523E81" w14:textId="77777777" w:rsidTr="002A501E">
              <w:trPr>
                <w:trHeight w:val="1569"/>
                <w:jc w:val="center"/>
              </w:trPr>
              <w:tc>
                <w:tcPr>
                  <w:tcW w:w="881" w:type="dxa"/>
                  <w:shd w:val="clear" w:color="000000" w:fill="FFCC99"/>
                  <w:vAlign w:val="center"/>
                  <w:hideMark/>
                </w:tcPr>
                <w:p w14:paraId="5AF6C8D8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PRIORITATE</w:t>
                  </w:r>
                </w:p>
              </w:tc>
              <w:tc>
                <w:tcPr>
                  <w:tcW w:w="4119" w:type="dxa"/>
                  <w:shd w:val="clear" w:color="000000" w:fill="FFCC99"/>
                  <w:vAlign w:val="center"/>
                  <w:hideMark/>
                </w:tcPr>
                <w:p w14:paraId="4883F4D7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MĂSURA</w:t>
                  </w:r>
                </w:p>
              </w:tc>
              <w:tc>
                <w:tcPr>
                  <w:tcW w:w="1132" w:type="dxa"/>
                  <w:shd w:val="clear" w:color="000000" w:fill="FFCC99"/>
                  <w:vAlign w:val="center"/>
                  <w:hideMark/>
                </w:tcPr>
                <w:p w14:paraId="0954A4F0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INTENSITATEA SPRIJINULUI</w:t>
                  </w:r>
                </w:p>
              </w:tc>
              <w:tc>
                <w:tcPr>
                  <w:tcW w:w="1394" w:type="dxa"/>
                  <w:shd w:val="clear" w:color="000000" w:fill="FFCC99"/>
                  <w:vAlign w:val="center"/>
                  <w:hideMark/>
                </w:tcPr>
                <w:p w14:paraId="0F4853F2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CONTRIBUȚIA PUBLICĂ NERAMBURSABILĂ MĂSURĂ (FEADR + BUGET NAȚIONAL)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br/>
                    <w:t>EURO</w:t>
                  </w:r>
                </w:p>
              </w:tc>
              <w:tc>
                <w:tcPr>
                  <w:tcW w:w="1299" w:type="dxa"/>
                  <w:shd w:val="clear" w:color="000000" w:fill="FFCC99"/>
                  <w:vAlign w:val="center"/>
                  <w:hideMark/>
                </w:tcPr>
                <w:p w14:paraId="64C92CB3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CONTRIBUȚIA PUBLICĂ NERAMBURSABILĂ/PRIORITATE (FEADR + BUGET NAȚIONAL)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br/>
                    <w:t>EURO</w:t>
                  </w:r>
                </w:p>
              </w:tc>
              <w:tc>
                <w:tcPr>
                  <w:tcW w:w="993" w:type="dxa"/>
                  <w:shd w:val="clear" w:color="000000" w:fill="FFCC99"/>
                  <w:vAlign w:val="center"/>
                  <w:hideMark/>
                </w:tcPr>
                <w:p w14:paraId="14C4BB4D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VALOARE PROCENTUALĂ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vertAlign w:val="superscript"/>
                      <w:lang w:val="en-US"/>
                    </w:rPr>
                    <w:t>4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 xml:space="preserve"> (%)</w:t>
                  </w:r>
                </w:p>
              </w:tc>
            </w:tr>
            <w:tr w:rsidR="002A501E" w:rsidRPr="002A501E" w14:paraId="1BA288BE" w14:textId="77777777" w:rsidTr="002A501E">
              <w:trPr>
                <w:trHeight w:val="732"/>
                <w:jc w:val="center"/>
              </w:trPr>
              <w:tc>
                <w:tcPr>
                  <w:tcW w:w="881" w:type="dxa"/>
                  <w:shd w:val="clear" w:color="000000" w:fill="FFFFFF"/>
                  <w:vAlign w:val="center"/>
                  <w:hideMark/>
                </w:tcPr>
                <w:p w14:paraId="244109D2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1</w:t>
                  </w: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6E2272B6" w14:textId="3F2D6FC6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M01 - Acțiuni de informare si instruire în teritoriu</w:t>
                  </w:r>
                  <w:r w:rsidR="00273E97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l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 xml:space="preserve"> GAL „Codrii Pașcanilor”(P1, DI 1A)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3A979D83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100%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5C3EB4B3" w14:textId="4FFA7006" w:rsidR="002A501E" w:rsidRPr="002A501E" w:rsidRDefault="002A501E" w:rsidP="00CF0C5C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 xml:space="preserve"> 10.000,00</w:t>
                  </w:r>
                </w:p>
                <w:p w14:paraId="6CA71A4E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  <w:tc>
                <w:tcPr>
                  <w:tcW w:w="1299" w:type="dxa"/>
                  <w:shd w:val="clear" w:color="auto" w:fill="auto"/>
                  <w:vAlign w:val="center"/>
                  <w:hideMark/>
                </w:tcPr>
                <w:p w14:paraId="2EBECF67" w14:textId="77777777" w:rsidR="002A501E" w:rsidRPr="002A501E" w:rsidRDefault="002A501E" w:rsidP="00846B7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10.000,00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14:paraId="2A6C666F" w14:textId="77777777" w:rsidR="002A501E" w:rsidRPr="002A501E" w:rsidRDefault="002A501E" w:rsidP="00CF0C5C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0.70%</w:t>
                  </w:r>
                </w:p>
              </w:tc>
            </w:tr>
            <w:tr w:rsidR="002A501E" w:rsidRPr="002A501E" w14:paraId="72748099" w14:textId="77777777" w:rsidTr="002A501E">
              <w:trPr>
                <w:trHeight w:val="660"/>
                <w:jc w:val="center"/>
              </w:trPr>
              <w:tc>
                <w:tcPr>
                  <w:tcW w:w="881" w:type="dxa"/>
                  <w:vMerge w:val="restart"/>
                  <w:shd w:val="clear" w:color="000000" w:fill="FFFFFF"/>
                  <w:vAlign w:val="center"/>
                  <w:hideMark/>
                </w:tcPr>
                <w:p w14:paraId="40902DEE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2</w:t>
                  </w: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763ECA91" w14:textId="4D25DD90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M02 - Sprijin pentru ferme mici în teritoriu</w:t>
                  </w:r>
                  <w:r w:rsidR="00273E97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l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 xml:space="preserve"> GAL „Codrii Pașcanilor”(P2, DI 2A)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61EE04F9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100%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0C3C636A" w14:textId="4CF4EFDC" w:rsidR="002A501E" w:rsidRPr="002A501E" w:rsidRDefault="002A501E" w:rsidP="00CF0C5C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000000"/>
                      <w:lang w:val="en-US"/>
                    </w:rPr>
                    <w:t xml:space="preserve">       0 </w:t>
                  </w:r>
                </w:p>
              </w:tc>
              <w:tc>
                <w:tcPr>
                  <w:tcW w:w="1299" w:type="dxa"/>
                  <w:vMerge w:val="restart"/>
                  <w:shd w:val="clear" w:color="auto" w:fill="auto"/>
                  <w:vAlign w:val="center"/>
                  <w:hideMark/>
                </w:tcPr>
                <w:p w14:paraId="03BEA352" w14:textId="4F94F708" w:rsidR="002A501E" w:rsidRPr="002A501E" w:rsidRDefault="002A501E" w:rsidP="00FE4E65">
                  <w:pPr>
                    <w:spacing w:after="0" w:line="240" w:lineRule="auto"/>
                    <w:jc w:val="right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  <w:p w14:paraId="00807601" w14:textId="77777777" w:rsidR="002A501E" w:rsidRDefault="002A501E" w:rsidP="00FE4E65">
                  <w:pPr>
                    <w:spacing w:after="0" w:line="240" w:lineRule="auto"/>
                    <w:jc w:val="right"/>
                    <w:rPr>
                      <w:ins w:id="4" w:author="Codrii Pascanilor" w:date="2019-11-05T20:32:00Z"/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del w:id="5" w:author="Codrii Pascanilor" w:date="2019-11-05T20:32:00Z">
                    <w:r w:rsidRPr="002A501E" w:rsidDel="002A501E"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delText>265.411,96</w:delText>
                    </w:r>
                  </w:del>
                </w:p>
                <w:p w14:paraId="438C21AC" w14:textId="3358F0E3" w:rsidR="002A501E" w:rsidRPr="002A501E" w:rsidRDefault="002A501E" w:rsidP="00FE4E65">
                  <w:pPr>
                    <w:spacing w:after="0" w:line="240" w:lineRule="auto"/>
                    <w:jc w:val="right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ins w:id="6" w:author="Codrii Pascanilor" w:date="2019-11-05T20:32:00Z">
                    <w:r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t>210.782,96</w:t>
                    </w:r>
                  </w:ins>
                </w:p>
              </w:tc>
              <w:tc>
                <w:tcPr>
                  <w:tcW w:w="993" w:type="dxa"/>
                  <w:vMerge w:val="restart"/>
                  <w:shd w:val="clear" w:color="auto" w:fill="auto"/>
                  <w:vAlign w:val="center"/>
                  <w:hideMark/>
                </w:tcPr>
                <w:p w14:paraId="71F4AA76" w14:textId="20D5C2E1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  <w:p w14:paraId="774BD835" w14:textId="77777777" w:rsidR="002A501E" w:rsidRDefault="002A501E" w:rsidP="00FE4E65">
                  <w:pPr>
                    <w:spacing w:after="0" w:line="240" w:lineRule="auto"/>
                    <w:jc w:val="center"/>
                    <w:rPr>
                      <w:ins w:id="7" w:author="Codrii Pascanilor" w:date="2019-11-05T20:33:00Z"/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del w:id="8" w:author="Codrii Pascanilor" w:date="2019-11-05T20:33:00Z">
                    <w:r w:rsidRPr="002A501E" w:rsidDel="002A501E"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delText>18.</w:delText>
                    </w:r>
                  </w:del>
                  <w:del w:id="9" w:author="Codrii Pascanilor" w:date="2019-11-05T20:32:00Z">
                    <w:r w:rsidRPr="002A501E" w:rsidDel="002A501E"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delText>55</w:delText>
                    </w:r>
                  </w:del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%</w:t>
                  </w:r>
                </w:p>
                <w:p w14:paraId="523C6827" w14:textId="4299543A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ins w:id="10" w:author="Codrii Pascanilor" w:date="2019-11-05T20:33:00Z">
                    <w:r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t>14,73%</w:t>
                    </w:r>
                  </w:ins>
                </w:p>
              </w:tc>
            </w:tr>
            <w:tr w:rsidR="002A501E" w:rsidRPr="002A501E" w14:paraId="776DF11A" w14:textId="77777777" w:rsidTr="002A501E">
              <w:trPr>
                <w:trHeight w:val="560"/>
                <w:jc w:val="center"/>
              </w:trPr>
              <w:tc>
                <w:tcPr>
                  <w:tcW w:w="881" w:type="dxa"/>
                  <w:vMerge/>
                  <w:vAlign w:val="center"/>
                  <w:hideMark/>
                </w:tcPr>
                <w:p w14:paraId="2B0E38F9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5BAC7F4C" w14:textId="40B1C6F6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M03 - Investitii in modernizarea si dezvoltarea exploatațiilor agricole în teritori</w:t>
                  </w:r>
                  <w:r w:rsidR="00273E97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u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l GAL „Codrii Pașcanilor”(P2, DI 2A)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039C7475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50%, 70%, 90%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1A603988" w14:textId="77777777" w:rsidR="002A501E" w:rsidRDefault="002A501E" w:rsidP="00CF0C5C">
                  <w:pPr>
                    <w:spacing w:after="0" w:line="240" w:lineRule="auto"/>
                    <w:jc w:val="center"/>
                    <w:rPr>
                      <w:ins w:id="11" w:author="Codrii Pascanilor" w:date="2019-11-05T20:30:00Z"/>
                      <w:rFonts w:eastAsia="Times New Roman" w:cstheme="minorHAnsi"/>
                      <w:b/>
                      <w:bCs/>
                      <w:lang w:val="en-US"/>
                    </w:rPr>
                  </w:pPr>
                  <w:del w:id="12" w:author="Codrii Pascanilor" w:date="2019-11-05T20:30:00Z">
                    <w:r w:rsidRPr="002A501E" w:rsidDel="002A501E">
                      <w:rPr>
                        <w:rFonts w:eastAsia="Times New Roman" w:cstheme="minorHAnsi"/>
                        <w:b/>
                        <w:bCs/>
                        <w:lang w:val="en-US"/>
                      </w:rPr>
                      <w:delText>195.411,96</w:delText>
                    </w:r>
                  </w:del>
                </w:p>
                <w:p w14:paraId="242C6AEC" w14:textId="7D3C2C17" w:rsidR="002A501E" w:rsidRPr="002A501E" w:rsidRDefault="002A501E" w:rsidP="00CF0C5C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lang w:val="en-US"/>
                    </w:rPr>
                  </w:pPr>
                  <w:ins w:id="13" w:author="Codrii Pascanilor" w:date="2019-11-05T20:30:00Z">
                    <w:r>
                      <w:rPr>
                        <w:rFonts w:eastAsia="Times New Roman" w:cstheme="minorHAnsi"/>
                        <w:b/>
                        <w:bCs/>
                        <w:lang w:val="en-US"/>
                      </w:rPr>
                      <w:t>140.782,96</w:t>
                    </w:r>
                  </w:ins>
                </w:p>
              </w:tc>
              <w:tc>
                <w:tcPr>
                  <w:tcW w:w="1299" w:type="dxa"/>
                  <w:vMerge/>
                  <w:vAlign w:val="center"/>
                  <w:hideMark/>
                </w:tcPr>
                <w:p w14:paraId="570E9EF9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  <w:hideMark/>
                </w:tcPr>
                <w:p w14:paraId="66F59BFC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</w:tr>
            <w:tr w:rsidR="002A501E" w:rsidRPr="002A501E" w14:paraId="6566284B" w14:textId="77777777" w:rsidTr="002A501E">
              <w:trPr>
                <w:trHeight w:val="660"/>
                <w:jc w:val="center"/>
              </w:trPr>
              <w:tc>
                <w:tcPr>
                  <w:tcW w:w="881" w:type="dxa"/>
                  <w:vMerge/>
                  <w:vAlign w:val="center"/>
                  <w:hideMark/>
                </w:tcPr>
                <w:p w14:paraId="32D94CCB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5563CE2D" w14:textId="7F2AA98C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M04 - Sprijin pentru instalarea tinerilor fermieri în teritori</w:t>
                  </w:r>
                  <w:r w:rsidR="00273E97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u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l GAL „Codrii Pașcanilor”(P2, DI 2B)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70E98AA8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  <w:t>100%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4A7947F7" w14:textId="18D16FEB" w:rsidR="002A501E" w:rsidRPr="002A501E" w:rsidDel="008C2FC1" w:rsidRDefault="002A501E" w:rsidP="008C2FC1">
                  <w:pPr>
                    <w:spacing w:after="0" w:line="240" w:lineRule="auto"/>
                    <w:jc w:val="center"/>
                    <w:rPr>
                      <w:del w:id="14" w:author="Codrii Pascanilor" w:date="2019-11-21T10:54:00Z"/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  <w:t xml:space="preserve">       </w:t>
                  </w:r>
                </w:p>
                <w:p w14:paraId="29CAAF2A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  <w:t xml:space="preserve">70.000,00 </w:t>
                  </w:r>
                </w:p>
              </w:tc>
              <w:tc>
                <w:tcPr>
                  <w:tcW w:w="1299" w:type="dxa"/>
                  <w:vMerge/>
                  <w:vAlign w:val="center"/>
                  <w:hideMark/>
                </w:tcPr>
                <w:p w14:paraId="5FAEAF54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  <w:hideMark/>
                </w:tcPr>
                <w:p w14:paraId="4B8917E2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</w:tr>
            <w:tr w:rsidR="002A501E" w:rsidRPr="002A501E" w14:paraId="70FD7ACE" w14:textId="77777777" w:rsidTr="002A501E">
              <w:trPr>
                <w:trHeight w:val="990"/>
                <w:jc w:val="center"/>
              </w:trPr>
              <w:tc>
                <w:tcPr>
                  <w:tcW w:w="881" w:type="dxa"/>
                  <w:vMerge w:val="restart"/>
                  <w:shd w:val="clear" w:color="000000" w:fill="FFFFFF"/>
                  <w:vAlign w:val="center"/>
                  <w:hideMark/>
                </w:tcPr>
                <w:p w14:paraId="6A283BEF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6</w:t>
                  </w: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24902C19" w14:textId="3D5707A0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M05 - Investitii pentru dezvoltarea sectorului non-agricol în teritoriu</w:t>
                  </w:r>
                  <w:r w:rsidR="003F2D31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l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 xml:space="preserve"> GAL „Codrii Pașcanilor”(P6, DI 6A)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49F8809D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70%,  90%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5D6AF674" w14:textId="34C681F2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  <w:t xml:space="preserve">     </w:t>
                  </w:r>
                </w:p>
                <w:p w14:paraId="7363B0E8" w14:textId="77777777" w:rsidR="002A501E" w:rsidRDefault="002A501E" w:rsidP="002A501E">
                  <w:pPr>
                    <w:spacing w:after="0" w:line="240" w:lineRule="auto"/>
                    <w:rPr>
                      <w:ins w:id="15" w:author="Codrii Pascanilor" w:date="2019-11-05T20:30:00Z"/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</w:pPr>
                  <w:del w:id="16" w:author="Codrii Pascanilor" w:date="2019-11-05T20:30:00Z">
                    <w:r w:rsidRPr="002A501E" w:rsidDel="002A501E">
                      <w:rPr>
                        <w:rFonts w:eastAsia="Times New Roman" w:cstheme="minorHAnsi"/>
                        <w:b/>
                        <w:bCs/>
                        <w:color w:val="0F243E"/>
                        <w:lang w:val="en-US"/>
                      </w:rPr>
                      <w:delText>185.990,02</w:delText>
                    </w:r>
                  </w:del>
                  <w:r w:rsidRPr="002A501E"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  <w:t xml:space="preserve"> </w:t>
                  </w:r>
                </w:p>
                <w:p w14:paraId="6B7D9DCC" w14:textId="152380AC" w:rsidR="002A501E" w:rsidRPr="002A501E" w:rsidRDefault="002A501E" w:rsidP="005906A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F243E"/>
                      <w:lang w:val="en-US"/>
                    </w:rPr>
                  </w:pPr>
                  <w:ins w:id="17" w:author="Codrii Pascanilor" w:date="2019-11-05T20:30:00Z">
                    <w:r>
                      <w:rPr>
                        <w:rFonts w:eastAsia="Times New Roman" w:cstheme="minorHAnsi"/>
                        <w:b/>
                        <w:bCs/>
                        <w:color w:val="0F243E"/>
                        <w:lang w:val="en-US"/>
                      </w:rPr>
                      <w:t>240.618,02</w:t>
                    </w:r>
                  </w:ins>
                </w:p>
              </w:tc>
              <w:tc>
                <w:tcPr>
                  <w:tcW w:w="1299" w:type="dxa"/>
                  <w:vMerge w:val="restart"/>
                  <w:shd w:val="clear" w:color="auto" w:fill="auto"/>
                  <w:vAlign w:val="center"/>
                  <w:hideMark/>
                </w:tcPr>
                <w:p w14:paraId="4D1B9D42" w14:textId="3E73FD27" w:rsidR="002A501E" w:rsidRPr="002A501E" w:rsidRDefault="002A501E" w:rsidP="00FE4E65">
                  <w:pPr>
                    <w:spacing w:after="0" w:line="240" w:lineRule="auto"/>
                    <w:jc w:val="right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  <w:p w14:paraId="4E7E2B76" w14:textId="77777777" w:rsidR="002A501E" w:rsidRDefault="002A501E" w:rsidP="00FE4E65">
                  <w:pPr>
                    <w:spacing w:after="0" w:line="240" w:lineRule="auto"/>
                    <w:jc w:val="right"/>
                    <w:rPr>
                      <w:ins w:id="18" w:author="Codrii Pascanilor" w:date="2019-11-05T20:33:00Z"/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del w:id="19" w:author="Codrii Pascanilor" w:date="2019-11-05T20:33:00Z">
                    <w:r w:rsidRPr="002A501E" w:rsidDel="002A501E"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delText>869.301,50</w:delText>
                    </w:r>
                  </w:del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 xml:space="preserve"> </w:t>
                  </w:r>
                </w:p>
                <w:p w14:paraId="376CDA73" w14:textId="568285EF" w:rsidR="002A501E" w:rsidRPr="002A501E" w:rsidRDefault="002A501E" w:rsidP="00FE4E65">
                  <w:pPr>
                    <w:spacing w:after="0" w:line="240" w:lineRule="auto"/>
                    <w:jc w:val="right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ins w:id="20" w:author="Codrii Pascanilor" w:date="2019-11-05T20:33:00Z">
                    <w:r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t>923.930,50</w:t>
                    </w:r>
                  </w:ins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 xml:space="preserve">        </w:t>
                  </w:r>
                </w:p>
              </w:tc>
              <w:tc>
                <w:tcPr>
                  <w:tcW w:w="993" w:type="dxa"/>
                  <w:vMerge w:val="restart"/>
                  <w:shd w:val="clear" w:color="auto" w:fill="auto"/>
                  <w:vAlign w:val="center"/>
                  <w:hideMark/>
                </w:tcPr>
                <w:p w14:paraId="66052FB6" w14:textId="02C38BA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  <w:p w14:paraId="3AF780B2" w14:textId="77777777" w:rsidR="002A501E" w:rsidRDefault="002A501E" w:rsidP="00FE4E65">
                  <w:pPr>
                    <w:spacing w:after="0" w:line="240" w:lineRule="auto"/>
                    <w:jc w:val="center"/>
                    <w:rPr>
                      <w:ins w:id="21" w:author="Codrii Pascanilor" w:date="2019-11-05T20:33:00Z"/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del w:id="22" w:author="Codrii Pascanilor" w:date="2019-11-05T20:33:00Z">
                    <w:r w:rsidRPr="002A501E" w:rsidDel="002A501E"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delText>60.75</w:delText>
                    </w:r>
                  </w:del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%</w:t>
                  </w:r>
                </w:p>
                <w:p w14:paraId="70045353" w14:textId="43F4697E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ins w:id="23" w:author="Codrii Pascanilor" w:date="2019-11-05T20:33:00Z">
                    <w:r>
                      <w:rPr>
                        <w:rFonts w:eastAsia="Times New Roman" w:cstheme="minorHAnsi"/>
                        <w:b/>
                        <w:bCs/>
                        <w:color w:val="244062"/>
                        <w:lang w:val="en-US"/>
                      </w:rPr>
                      <w:t>64,57%</w:t>
                    </w:r>
                  </w:ins>
                </w:p>
              </w:tc>
            </w:tr>
            <w:tr w:rsidR="002A501E" w:rsidRPr="002A501E" w14:paraId="67D3B58D" w14:textId="77777777" w:rsidTr="002A501E">
              <w:trPr>
                <w:trHeight w:val="660"/>
                <w:jc w:val="center"/>
              </w:trPr>
              <w:tc>
                <w:tcPr>
                  <w:tcW w:w="881" w:type="dxa"/>
                  <w:vMerge/>
                  <w:vAlign w:val="center"/>
                  <w:hideMark/>
                </w:tcPr>
                <w:p w14:paraId="5ACDB9CC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215D9EC7" w14:textId="4E5698D1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M06 - Investitii pentru dezvoltare rurala în teritoriu</w:t>
                  </w:r>
                  <w:r w:rsidR="003F2D31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l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 xml:space="preserve"> GAL „Codrii Pașcanilor”(P6, DI 6B)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1FA0FFB4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90%,100%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7E7E53D6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FF0000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lang w:val="en-US"/>
                    </w:rPr>
                    <w:t>533.844,00</w:t>
                  </w:r>
                </w:p>
              </w:tc>
              <w:tc>
                <w:tcPr>
                  <w:tcW w:w="1299" w:type="dxa"/>
                  <w:vMerge/>
                  <w:vAlign w:val="center"/>
                  <w:hideMark/>
                </w:tcPr>
                <w:p w14:paraId="4F632277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  <w:hideMark/>
                </w:tcPr>
                <w:p w14:paraId="292E1476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</w:tr>
            <w:tr w:rsidR="002A501E" w:rsidRPr="002A501E" w14:paraId="1CC2DACE" w14:textId="77777777" w:rsidTr="002A501E">
              <w:trPr>
                <w:trHeight w:val="911"/>
                <w:jc w:val="center"/>
              </w:trPr>
              <w:tc>
                <w:tcPr>
                  <w:tcW w:w="881" w:type="dxa"/>
                  <w:vMerge/>
                  <w:vAlign w:val="center"/>
                  <w:hideMark/>
                </w:tcPr>
                <w:p w14:paraId="624F17C5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0F4FD47C" w14:textId="06970EFA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M07 - Investitii pentru stimularea incluziunii sociale a minoritatilor în teritoriu</w:t>
                  </w:r>
                  <w:r w:rsidR="003F2D31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l</w:t>
                  </w: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 xml:space="preserve"> GAL „Codrii Pașcanilor”(P6, DI 6B)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04974C74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90%,100%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084D010C" w14:textId="51B2C78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noProof/>
                    </w:rPr>
                  </w:pPr>
                </w:p>
                <w:p w14:paraId="3B5CA27B" w14:textId="4EAE1AF5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FF0000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noProof/>
                    </w:rPr>
                    <w:t>62.096,06</w:t>
                  </w:r>
                </w:p>
              </w:tc>
              <w:tc>
                <w:tcPr>
                  <w:tcW w:w="1299" w:type="dxa"/>
                  <w:vMerge/>
                  <w:vAlign w:val="center"/>
                  <w:hideMark/>
                </w:tcPr>
                <w:p w14:paraId="6BD22631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  <w:hideMark/>
                </w:tcPr>
                <w:p w14:paraId="78101A03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</w:tr>
            <w:tr w:rsidR="002A501E" w:rsidRPr="002A501E" w14:paraId="4B35C7A2" w14:textId="77777777" w:rsidTr="002A501E">
              <w:trPr>
                <w:trHeight w:val="614"/>
                <w:jc w:val="center"/>
              </w:trPr>
              <w:tc>
                <w:tcPr>
                  <w:tcW w:w="881" w:type="dxa"/>
                  <w:vMerge/>
                  <w:vAlign w:val="center"/>
                  <w:hideMark/>
                </w:tcPr>
                <w:p w14:paraId="0998EAF1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</w:p>
              </w:tc>
              <w:tc>
                <w:tcPr>
                  <w:tcW w:w="4119" w:type="dxa"/>
                  <w:shd w:val="clear" w:color="000000" w:fill="FFFFFF"/>
                  <w:vAlign w:val="center"/>
                  <w:hideMark/>
                </w:tcPr>
                <w:p w14:paraId="4A79DBB8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3F3F76"/>
                      <w:lang w:val="en-US"/>
                    </w:rPr>
                    <w:t>M08 - Sustinerea activitatilor cu caracter social în teritoriul GAL „Codrii Pașcanilor”(P6, DI 6B)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  <w:hideMark/>
                </w:tcPr>
                <w:p w14:paraId="3FEEF637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90%,100%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  <w:hideMark/>
                </w:tcPr>
                <w:p w14:paraId="6F14E4C5" w14:textId="529D6AAC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noProof/>
                    </w:rPr>
                  </w:pPr>
                </w:p>
                <w:p w14:paraId="4D6863B0" w14:textId="495C256F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FF0000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noProof/>
                    </w:rPr>
                    <w:t>87.371,42</w:t>
                  </w:r>
                </w:p>
              </w:tc>
              <w:tc>
                <w:tcPr>
                  <w:tcW w:w="1299" w:type="dxa"/>
                  <w:vMerge/>
                  <w:vAlign w:val="center"/>
                  <w:hideMark/>
                </w:tcPr>
                <w:p w14:paraId="38C52A42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  <w:hideMark/>
                </w:tcPr>
                <w:p w14:paraId="7EF2FF36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</w:tr>
            <w:tr w:rsidR="002A501E" w:rsidRPr="002A501E" w14:paraId="3EA150CB" w14:textId="77777777" w:rsidTr="002A501E">
              <w:trPr>
                <w:trHeight w:val="443"/>
                <w:jc w:val="center"/>
              </w:trPr>
              <w:tc>
                <w:tcPr>
                  <w:tcW w:w="881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ADC0CD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color w:val="000000"/>
                      <w:lang w:val="en-US"/>
                    </w:rPr>
                    <w:t> </w:t>
                  </w:r>
                </w:p>
              </w:tc>
              <w:tc>
                <w:tcPr>
                  <w:tcW w:w="4119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CA5828" w14:textId="2BF010D4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Cheltuieli de funcționare și animare</w:t>
                  </w:r>
                </w:p>
              </w:tc>
              <w:tc>
                <w:tcPr>
                  <w:tcW w:w="113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4CEA6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 </w:t>
                  </w:r>
                </w:p>
              </w:tc>
              <w:tc>
                <w:tcPr>
                  <w:tcW w:w="269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88129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 xml:space="preserve">                                 286,177.85 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9FC6FA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20.00%</w:t>
                  </w:r>
                </w:p>
              </w:tc>
            </w:tr>
            <w:tr w:rsidR="002A501E" w:rsidRPr="002A501E" w14:paraId="19D1EFAA" w14:textId="77777777" w:rsidTr="002A501E">
              <w:trPr>
                <w:trHeight w:val="443"/>
                <w:jc w:val="center"/>
              </w:trPr>
              <w:tc>
                <w:tcPr>
                  <w:tcW w:w="881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9589E1B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val="en-US"/>
                    </w:rPr>
                  </w:pPr>
                </w:p>
              </w:tc>
              <w:tc>
                <w:tcPr>
                  <w:tcW w:w="4119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7B64DF9" w14:textId="77777777" w:rsidR="002A501E" w:rsidRPr="002A501E" w:rsidRDefault="002A501E" w:rsidP="00FE4E6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TOTAL GENERAL</w:t>
                  </w:r>
                </w:p>
              </w:tc>
              <w:tc>
                <w:tcPr>
                  <w:tcW w:w="1132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DA0CF7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33052D2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  <w:r w:rsidRPr="002A501E"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  <w:t>1.430.891,31</w:t>
                  </w:r>
                </w:p>
              </w:tc>
              <w:tc>
                <w:tcPr>
                  <w:tcW w:w="993" w:type="dxa"/>
                  <w:tcBorders>
                    <w:left w:val="nil"/>
                  </w:tcBorders>
                  <w:shd w:val="clear" w:color="auto" w:fill="auto"/>
                  <w:noWrap/>
                  <w:vAlign w:val="center"/>
                </w:tcPr>
                <w:p w14:paraId="5FE61C20" w14:textId="77777777" w:rsidR="002A501E" w:rsidRPr="002A501E" w:rsidRDefault="002A501E" w:rsidP="00FE4E65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244062"/>
                      <w:lang w:val="en-US"/>
                    </w:rPr>
                  </w:pPr>
                </w:p>
              </w:tc>
            </w:tr>
          </w:tbl>
          <w:p w14:paraId="25E3FFC9" w14:textId="77777777" w:rsidR="00C92317" w:rsidRPr="002A501E" w:rsidRDefault="00C92317" w:rsidP="00FE4E65">
            <w:pPr>
              <w:spacing w:after="240" w:line="240" w:lineRule="auto"/>
              <w:contextualSpacing/>
              <w:jc w:val="both"/>
              <w:rPr>
                <w:rFonts w:eastAsia="Times New Roman" w:cstheme="minorHAnsi"/>
                <w:noProof/>
              </w:rPr>
            </w:pPr>
          </w:p>
        </w:tc>
      </w:tr>
    </w:tbl>
    <w:p w14:paraId="2D228CA4" w14:textId="522F0EE0" w:rsidR="00C92317" w:rsidRPr="00AF15BB" w:rsidRDefault="007C1648" w:rsidP="007C1648">
      <w:pPr>
        <w:keepNext/>
        <w:spacing w:before="240" w:after="240" w:line="240" w:lineRule="auto"/>
        <w:jc w:val="both"/>
        <w:outlineLvl w:val="4"/>
        <w:rPr>
          <w:rFonts w:eastAsia="Times New Roman" w:cstheme="minorHAnsi"/>
          <w:noProof/>
          <w:color w:val="000000"/>
          <w:szCs w:val="24"/>
          <w:u w:val="single"/>
          <w:lang w:val="fr-BE"/>
        </w:rPr>
      </w:pPr>
      <w:r w:rsidRPr="00AF15BB">
        <w:rPr>
          <w:rFonts w:eastAsia="Times New Roman" w:cstheme="minorHAnsi"/>
          <w:noProof/>
          <w:color w:val="000000"/>
          <w:szCs w:val="24"/>
          <w:lang w:val="fr-BE"/>
        </w:rPr>
        <w:lastRenderedPageBreak/>
        <w:t xml:space="preserve">c) </w:t>
      </w:r>
      <w:r w:rsidR="00C92317" w:rsidRPr="00AF15BB">
        <w:rPr>
          <w:rFonts w:eastAsia="Times New Roman" w:cstheme="minorHAnsi"/>
          <w:noProof/>
          <w:color w:val="000000"/>
          <w:szCs w:val="24"/>
          <w:u w:val="single"/>
          <w:lang w:val="fr-BE"/>
        </w:rPr>
        <w:t>Efectele estimate ale modificării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82"/>
      </w:tblGrid>
      <w:tr w:rsidR="00C92317" w:rsidRPr="00AF15BB" w14:paraId="4388DC2A" w14:textId="77777777" w:rsidTr="00FE4E65">
        <w:tc>
          <w:tcPr>
            <w:tcW w:w="0" w:type="auto"/>
            <w:shd w:val="clear" w:color="auto" w:fill="auto"/>
          </w:tcPr>
          <w:p w14:paraId="217A3B8F" w14:textId="77777777" w:rsidR="00C92317" w:rsidRPr="00AF15BB" w:rsidRDefault="00C92317" w:rsidP="00FE4E65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</w:rPr>
            </w:pPr>
            <w:r w:rsidRPr="00AF15BB">
              <w:rPr>
                <w:rFonts w:eastAsia="Times New Roman" w:cstheme="minorHAnsi"/>
                <w:i/>
                <w:sz w:val="20"/>
                <w:szCs w:val="20"/>
              </w:rPr>
              <w:t>În această secțiune va fi indicat efectul generat de modificarea propusă, respectiv impactul la nivelul teritoriului, rezultate scontate.</w:t>
            </w:r>
          </w:p>
          <w:p w14:paraId="13FEAB1E" w14:textId="47D5D40B" w:rsidR="00C92317" w:rsidRPr="00AF15BB" w:rsidRDefault="00C92317" w:rsidP="00FE4E6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AF15BB">
              <w:rPr>
                <w:rFonts w:eastAsia="Times New Roman" w:cstheme="minorHAnsi"/>
              </w:rPr>
              <w:t>Modificarile propuse vor duce la implementarea cu succes a măsuri</w:t>
            </w:r>
            <w:r w:rsidR="00EB0442" w:rsidRPr="00AF15BB">
              <w:rPr>
                <w:rFonts w:eastAsia="Times New Roman" w:cstheme="minorHAnsi"/>
              </w:rPr>
              <w:t>i</w:t>
            </w:r>
            <w:r w:rsidRPr="00AF15BB">
              <w:rPr>
                <w:rFonts w:eastAsia="Times New Roman" w:cstheme="minorHAnsi"/>
              </w:rPr>
              <w:t xml:space="preserve"> M0</w:t>
            </w:r>
            <w:r w:rsidR="00700368">
              <w:rPr>
                <w:rFonts w:eastAsia="Times New Roman" w:cstheme="minorHAnsi"/>
              </w:rPr>
              <w:t>5</w:t>
            </w:r>
            <w:r w:rsidRPr="00AF15BB">
              <w:rPr>
                <w:rFonts w:eastAsia="Times New Roman" w:cstheme="minorHAnsi"/>
              </w:rPr>
              <w:t xml:space="preserve"> </w:t>
            </w:r>
            <w:r w:rsidRPr="00AF15BB">
              <w:rPr>
                <w:rFonts w:cstheme="minorHAnsi"/>
                <w:bCs/>
              </w:rPr>
              <w:t xml:space="preserve"> </w:t>
            </w:r>
            <w:r w:rsidRPr="00AF15BB">
              <w:rPr>
                <w:rFonts w:eastAsia="Times New Roman" w:cstheme="minorHAnsi"/>
              </w:rPr>
              <w:t xml:space="preserve"> prin :</w:t>
            </w:r>
          </w:p>
          <w:p w14:paraId="2355768C" w14:textId="77777777" w:rsidR="00EB0442" w:rsidRPr="00AF15BB" w:rsidRDefault="00EB0442" w:rsidP="00EB0442">
            <w:pPr>
              <w:numPr>
                <w:ilvl w:val="0"/>
                <w:numId w:val="12"/>
              </w:numPr>
              <w:tabs>
                <w:tab w:val="left" w:pos="2917"/>
              </w:tabs>
              <w:spacing w:after="0"/>
              <w:contextualSpacing/>
              <w:jc w:val="both"/>
              <w:rPr>
                <w:rFonts w:cstheme="minorHAnsi"/>
              </w:rPr>
            </w:pPr>
            <w:r w:rsidRPr="00AF15BB">
              <w:rPr>
                <w:rFonts w:cstheme="minorHAnsi"/>
              </w:rPr>
              <w:t xml:space="preserve">reducerea sărăciei și îmbunătățirea calității vieții; </w:t>
            </w:r>
          </w:p>
          <w:p w14:paraId="34737A10" w14:textId="7ADB98CB" w:rsidR="00700368" w:rsidRDefault="00700368" w:rsidP="00EB0442">
            <w:pPr>
              <w:numPr>
                <w:ilvl w:val="0"/>
                <w:numId w:val="12"/>
              </w:numPr>
              <w:tabs>
                <w:tab w:val="left" w:pos="2917"/>
              </w:tabs>
              <w:spacing w:after="0"/>
              <w:contextualSpacing/>
              <w:jc w:val="both"/>
              <w:rPr>
                <w:rFonts w:cstheme="minorHAnsi"/>
              </w:rPr>
            </w:pPr>
            <w:r w:rsidRPr="00700368">
              <w:rPr>
                <w:rFonts w:cstheme="minorHAnsi"/>
              </w:rPr>
              <w:t>dezvoltarea economiei rurale non-agricole cu efecte la nivel de ocupare</w:t>
            </w:r>
            <w:r>
              <w:rPr>
                <w:rFonts w:cstheme="minorHAnsi"/>
              </w:rPr>
              <w:t>;</w:t>
            </w:r>
            <w:r w:rsidRPr="00700368" w:rsidDel="00700368">
              <w:rPr>
                <w:rFonts w:cstheme="minorHAnsi"/>
              </w:rPr>
              <w:t xml:space="preserve"> </w:t>
            </w:r>
          </w:p>
          <w:p w14:paraId="5897D770" w14:textId="7B12F0F7" w:rsidR="00EB0442" w:rsidRPr="00AF15BB" w:rsidRDefault="00EB0442" w:rsidP="00EB0442">
            <w:pPr>
              <w:numPr>
                <w:ilvl w:val="0"/>
                <w:numId w:val="12"/>
              </w:numPr>
              <w:tabs>
                <w:tab w:val="left" w:pos="2917"/>
              </w:tabs>
              <w:spacing w:after="0"/>
              <w:contextualSpacing/>
              <w:jc w:val="both"/>
              <w:rPr>
                <w:rFonts w:cstheme="minorHAnsi"/>
              </w:rPr>
            </w:pPr>
            <w:r w:rsidRPr="00AF15BB">
              <w:rPr>
                <w:rFonts w:cstheme="minorHAnsi"/>
              </w:rPr>
              <w:t>imbunătățirea condițiilor de viată a locuitorilor</w:t>
            </w:r>
            <w:r w:rsidR="00700368">
              <w:rPr>
                <w:rFonts w:cstheme="minorHAnsi"/>
              </w:rPr>
              <w:t>;</w:t>
            </w:r>
          </w:p>
          <w:p w14:paraId="5430B6DB" w14:textId="667075FF" w:rsidR="00EB0442" w:rsidRPr="00AF15BB" w:rsidRDefault="00EB0442" w:rsidP="00EB0442">
            <w:pPr>
              <w:numPr>
                <w:ilvl w:val="0"/>
                <w:numId w:val="12"/>
              </w:numPr>
              <w:tabs>
                <w:tab w:val="left" w:pos="2917"/>
              </w:tabs>
              <w:spacing w:after="0"/>
              <w:contextualSpacing/>
              <w:jc w:val="both"/>
              <w:rPr>
                <w:rFonts w:cstheme="minorHAnsi"/>
                <w:b/>
              </w:rPr>
            </w:pPr>
            <w:r w:rsidRPr="00AF15BB">
              <w:rPr>
                <w:rFonts w:cstheme="minorHAnsi"/>
              </w:rPr>
              <w:t xml:space="preserve">creșterea numărului  de locuitori din teritoriul GAL care beneficiază de </w:t>
            </w:r>
            <w:r w:rsidR="00700368">
              <w:rPr>
                <w:rFonts w:cstheme="minorHAnsi"/>
              </w:rPr>
              <w:t xml:space="preserve">noi </w:t>
            </w:r>
            <w:r w:rsidRPr="00AF15BB">
              <w:rPr>
                <w:rFonts w:cstheme="minorHAnsi"/>
              </w:rPr>
              <w:t>servicii.</w:t>
            </w:r>
          </w:p>
          <w:p w14:paraId="125AE17B" w14:textId="21AB68E4" w:rsidR="00C92317" w:rsidRPr="001D3119" w:rsidRDefault="00C92317" w:rsidP="00FE4E65">
            <w:pPr>
              <w:spacing w:after="0" w:line="240" w:lineRule="auto"/>
              <w:jc w:val="both"/>
              <w:rPr>
                <w:rFonts w:eastAsia="Times New Roman" w:cstheme="minorHAnsi"/>
                <w:iCs/>
                <w:lang w:eastAsia="ro-RO"/>
              </w:rPr>
            </w:pPr>
            <w:r w:rsidRPr="00AF15BB">
              <w:rPr>
                <w:rFonts w:eastAsia="Times New Roman" w:cstheme="minorHAnsi"/>
                <w:iCs/>
                <w:lang w:eastAsia="ro-RO"/>
              </w:rPr>
              <w:t>Proiectele sprijinite la nivelul strategiei de dezvoltare locala au impact pozitiv asupra obiectivelor FEADR.</w:t>
            </w:r>
          </w:p>
        </w:tc>
      </w:tr>
    </w:tbl>
    <w:p w14:paraId="7472FEBD" w14:textId="28C6AD0A" w:rsidR="00C92317" w:rsidRPr="00AF15BB" w:rsidRDefault="00AC0394" w:rsidP="00AC0394">
      <w:pPr>
        <w:keepNext/>
        <w:spacing w:before="240" w:after="240" w:line="240" w:lineRule="auto"/>
        <w:jc w:val="both"/>
        <w:outlineLvl w:val="4"/>
        <w:rPr>
          <w:rFonts w:eastAsia="Times New Roman" w:cstheme="minorHAnsi"/>
          <w:noProof/>
          <w:color w:val="000000"/>
          <w:szCs w:val="24"/>
          <w:u w:val="single"/>
          <w:lang w:val="fr-BE"/>
        </w:rPr>
      </w:pPr>
      <w:r w:rsidRPr="00AF15BB">
        <w:rPr>
          <w:rFonts w:eastAsia="Times New Roman" w:cstheme="minorHAnsi"/>
          <w:noProof/>
          <w:color w:val="000000"/>
          <w:szCs w:val="24"/>
          <w:lang w:val="fr-BE"/>
        </w:rPr>
        <w:t>d)</w:t>
      </w:r>
      <w:r w:rsidRPr="00AF15BB">
        <w:rPr>
          <w:rFonts w:eastAsia="Times New Roman" w:cstheme="minorHAnsi"/>
          <w:noProof/>
          <w:color w:val="000000"/>
          <w:szCs w:val="24"/>
          <w:u w:val="single"/>
          <w:lang w:val="fr-BE"/>
        </w:rPr>
        <w:t xml:space="preserve"> </w:t>
      </w:r>
      <w:r w:rsidR="00C92317" w:rsidRPr="00AF15BB">
        <w:rPr>
          <w:rFonts w:eastAsia="Times New Roman" w:cstheme="minorHAnsi"/>
          <w:noProof/>
          <w:color w:val="000000"/>
          <w:szCs w:val="24"/>
          <w:u w:val="single"/>
          <w:lang w:val="fr-BE"/>
        </w:rPr>
        <w:t>Impactul modificării asupra indicatorilor din SDL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82"/>
      </w:tblGrid>
      <w:tr w:rsidR="00C92317" w:rsidRPr="00AF15BB" w14:paraId="370A6FB9" w14:textId="77777777" w:rsidTr="000D3AE1">
        <w:trPr>
          <w:trHeight w:val="2683"/>
        </w:trPr>
        <w:tc>
          <w:tcPr>
            <w:tcW w:w="0" w:type="auto"/>
            <w:shd w:val="clear" w:color="auto" w:fill="auto"/>
          </w:tcPr>
          <w:p w14:paraId="26A03AAB" w14:textId="7D511F0C" w:rsidR="006B78F5" w:rsidRPr="00AF15BB" w:rsidRDefault="00C92317" w:rsidP="006B78F5">
            <w:pPr>
              <w:spacing w:after="240"/>
              <w:jc w:val="both"/>
              <w:rPr>
                <w:rFonts w:eastAsia="Calibri" w:cstheme="minorHAnsi"/>
                <w:i/>
                <w:sz w:val="20"/>
                <w:szCs w:val="20"/>
              </w:rPr>
            </w:pPr>
            <w:r w:rsidRPr="00AF15BB">
              <w:rPr>
                <w:rFonts w:eastAsia="Calibri" w:cstheme="minorHAnsi"/>
                <w:i/>
                <w:sz w:val="20"/>
                <w:szCs w:val="20"/>
              </w:rPr>
              <w:t xml:space="preserve">Se va indica impactul asupra indicatorilor de monitorizare. </w:t>
            </w:r>
          </w:p>
          <w:p w14:paraId="4B995426" w14:textId="4992FA7C" w:rsidR="00C92317" w:rsidRPr="00AF15BB" w:rsidRDefault="00C92317" w:rsidP="006B78F5">
            <w:pPr>
              <w:spacing w:after="240"/>
              <w:jc w:val="both"/>
              <w:rPr>
                <w:rFonts w:eastAsia="Calibri" w:cstheme="minorHAnsi"/>
                <w:szCs w:val="24"/>
              </w:rPr>
            </w:pPr>
            <w:r w:rsidRPr="00AF15BB">
              <w:rPr>
                <w:rFonts w:eastAsia="Calibri" w:cstheme="minorHAnsi"/>
              </w:rPr>
              <w:t xml:space="preserve">Indicatorii de monitorizare </w:t>
            </w:r>
            <w:r w:rsidRPr="00AF15BB">
              <w:rPr>
                <w:rFonts w:eastAsia="TrebuchetMS" w:cstheme="minorHAnsi"/>
                <w:lang w:val="en-US"/>
              </w:rPr>
              <w:t xml:space="preserve">specifici domeniilor de intervenție </w:t>
            </w:r>
            <w:r w:rsidRPr="00AF15BB">
              <w:rPr>
                <w:rFonts w:eastAsia="Calibri" w:cstheme="minorHAnsi"/>
              </w:rPr>
              <w:t xml:space="preserve">reprezinta un target asumat la momentul elaborarii SDL Codrii Pașcanilor si </w:t>
            </w:r>
            <w:r w:rsidRPr="00AF15BB">
              <w:rPr>
                <w:rFonts w:eastAsia="Calibri" w:cstheme="minorHAnsi"/>
                <w:b/>
              </w:rPr>
              <w:t>nu vor fi modificati</w:t>
            </w:r>
            <w:r w:rsidRPr="00AF15BB">
              <w:rPr>
                <w:rFonts w:eastAsia="Calibri" w:cstheme="minorHAnsi"/>
              </w:rPr>
              <w:t xml:space="preserve"> in perioada de implementare SDL. </w:t>
            </w:r>
          </w:p>
          <w:p w14:paraId="543E12DD" w14:textId="77777777" w:rsidR="00C92317" w:rsidRPr="00AF15BB" w:rsidRDefault="00C92317" w:rsidP="00FE4E65">
            <w:pPr>
              <w:spacing w:after="0"/>
              <w:jc w:val="both"/>
              <w:rPr>
                <w:rFonts w:cstheme="minorHAnsi"/>
              </w:rPr>
            </w:pPr>
            <w:r w:rsidRPr="00AF15BB">
              <w:rPr>
                <w:rFonts w:cstheme="minorHAnsi"/>
                <w:b/>
                <w:bCs/>
              </w:rPr>
              <w:t xml:space="preserve">Indicatorii de monitorizare specifici domeniilor de intervenție </w:t>
            </w:r>
            <w:r w:rsidRPr="00AF15BB">
              <w:rPr>
                <w:rFonts w:cstheme="minorHAnsi"/>
              </w:rPr>
              <w:t xml:space="preserve">vor fi monitorizați în implementarea strategiei GAL Codrii Pașcanilor, conform informațiilor ce vor fi comunicate de AM. </w:t>
            </w:r>
          </w:p>
          <w:p w14:paraId="6C66990D" w14:textId="77777777" w:rsidR="00C92317" w:rsidRPr="00AF15BB" w:rsidRDefault="00C92317" w:rsidP="00FE4E65">
            <w:pPr>
              <w:spacing w:after="240"/>
              <w:jc w:val="both"/>
              <w:rPr>
                <w:rFonts w:eastAsia="Calibri" w:cstheme="minorHAnsi"/>
                <w:szCs w:val="24"/>
              </w:rPr>
            </w:pPr>
            <w:r w:rsidRPr="00AF15BB">
              <w:rPr>
                <w:rFonts w:cstheme="minorHAnsi"/>
                <w:color w:val="000000"/>
              </w:rPr>
              <w:t>Modificarile realizate vor respecta condițiile de eligibilitate, vor menține criteriile de selecție care au fost punctate la evaluarea strategiei și îndeplinirea obiectivelor specifice ale SDL.</w:t>
            </w:r>
          </w:p>
        </w:tc>
      </w:tr>
    </w:tbl>
    <w:p w14:paraId="50A88E46" w14:textId="77777777" w:rsidR="00627B4B" w:rsidRPr="00627B4B" w:rsidRDefault="00627B4B" w:rsidP="00627B4B"/>
    <w:p w14:paraId="13E17771" w14:textId="1F416F18" w:rsidR="001B0BCC" w:rsidRPr="00AF15BB" w:rsidRDefault="001B0BCC" w:rsidP="001B0BCC">
      <w:pPr>
        <w:pStyle w:val="ListParagraph"/>
        <w:numPr>
          <w:ilvl w:val="0"/>
          <w:numId w:val="5"/>
        </w:numPr>
        <w:shd w:val="clear" w:color="auto" w:fill="FABF8F" w:themeFill="accent6" w:themeFillTint="99"/>
        <w:spacing w:before="240" w:after="160"/>
        <w:contextualSpacing w:val="0"/>
        <w:jc w:val="both"/>
        <w:rPr>
          <w:rFonts w:cstheme="minorHAnsi"/>
          <w:b/>
          <w:sz w:val="24"/>
          <w:szCs w:val="24"/>
        </w:rPr>
      </w:pPr>
      <w:r>
        <w:t xml:space="preserve"> </w:t>
      </w:r>
      <w:r w:rsidRPr="00AF15BB">
        <w:rPr>
          <w:rFonts w:cstheme="minorHAnsi"/>
          <w:b/>
          <w:sz w:val="24"/>
          <w:szCs w:val="24"/>
        </w:rPr>
        <w:t xml:space="preserve">DENUMIREA MODIFICĂRII: </w:t>
      </w:r>
      <w:r w:rsidR="00FC3175">
        <w:rPr>
          <w:rFonts w:cstheme="minorHAnsi"/>
          <w:b/>
          <w:sz w:val="24"/>
          <w:szCs w:val="24"/>
        </w:rPr>
        <w:t>Corectii tehnice</w:t>
      </w:r>
      <w:r w:rsidRPr="00AF15BB">
        <w:rPr>
          <w:rFonts w:cstheme="minorHAnsi"/>
          <w:b/>
          <w:sz w:val="24"/>
          <w:szCs w:val="24"/>
        </w:rPr>
        <w:t xml:space="preserve">, conform pct. 1, litera </w:t>
      </w:r>
      <w:r w:rsidR="00FC3175">
        <w:rPr>
          <w:rFonts w:cstheme="minorHAnsi"/>
          <w:b/>
          <w:sz w:val="24"/>
          <w:szCs w:val="24"/>
        </w:rPr>
        <w:t>a</w:t>
      </w:r>
    </w:p>
    <w:p w14:paraId="7127595D" w14:textId="77777777" w:rsidR="00C717EA" w:rsidRPr="00C717EA" w:rsidRDefault="00C717EA" w:rsidP="00C717EA">
      <w:pPr>
        <w:pStyle w:val="ListParagraph"/>
        <w:rPr>
          <w:rFonts w:ascii="Trebuchet MS" w:eastAsia="Times New Roman" w:hAnsi="Trebuchet MS" w:cs="Calibri"/>
          <w:noProof/>
          <w:color w:val="000000"/>
          <w:u w:val="single"/>
          <w:lang w:val="fr-BE"/>
        </w:rPr>
      </w:pPr>
      <w:r w:rsidRPr="00C717EA">
        <w:rPr>
          <w:rFonts w:ascii="Trebuchet MS" w:eastAsia="Times New Roman" w:hAnsi="Trebuchet MS" w:cs="Calibri"/>
          <w:noProof/>
          <w:color w:val="000000"/>
          <w:u w:val="single"/>
          <w:lang w:val="fr-BE"/>
        </w:rPr>
        <w:t xml:space="preserve">a) Motivele și/sau problemele de implementare care justifică modificarea 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93"/>
      </w:tblGrid>
      <w:tr w:rsidR="00C717EA" w:rsidRPr="008E2FF4" w14:paraId="60D2E15D" w14:textId="77777777" w:rsidTr="00E30251">
        <w:trPr>
          <w:trHeight w:val="293"/>
        </w:trPr>
        <w:tc>
          <w:tcPr>
            <w:tcW w:w="5000" w:type="pct"/>
            <w:shd w:val="clear" w:color="auto" w:fill="auto"/>
          </w:tcPr>
          <w:p w14:paraId="0D9C4B36" w14:textId="77777777" w:rsidR="00C717EA" w:rsidRPr="008E2FF4" w:rsidRDefault="00C717EA" w:rsidP="00E3025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i/>
                <w:sz w:val="20"/>
                <w:szCs w:val="20"/>
                <w:lang w:val="it-CH"/>
              </w:rPr>
            </w:pPr>
            <w:r w:rsidRPr="008E2FF4">
              <w:rPr>
                <w:rFonts w:ascii="Trebuchet MS" w:eastAsia="Times New Roman" w:hAnsi="Trebuchet MS" w:cs="Calibri"/>
                <w:i/>
                <w:sz w:val="20"/>
                <w:szCs w:val="20"/>
                <w:lang w:val="it-CH"/>
              </w:rPr>
              <w:t>În această secțiune va fi inclusă justificarea privind modificarea solicitată, indicându-se necesitatea și oportunitatea ca aceasta să fie realizată în raport cu caracteristicile teritoriului acoperit de SDL.</w:t>
            </w:r>
          </w:p>
          <w:p w14:paraId="3FFE1063" w14:textId="77777777" w:rsidR="00C717EA" w:rsidRPr="008E2FF4" w:rsidRDefault="00C717EA" w:rsidP="00E30251">
            <w:pPr>
              <w:spacing w:after="0" w:line="240" w:lineRule="auto"/>
              <w:jc w:val="both"/>
              <w:rPr>
                <w:rFonts w:ascii="Trebuchet MS" w:eastAsia="Times New Roman" w:hAnsi="Trebuchet MS" w:cs="Calibri"/>
                <w:i/>
                <w:lang w:val="it-CH"/>
              </w:rPr>
            </w:pPr>
          </w:p>
          <w:p w14:paraId="5090DF49" w14:textId="25967CE9" w:rsidR="00C717EA" w:rsidRPr="008E2FF4" w:rsidRDefault="00C717EA" w:rsidP="00E30251">
            <w:pPr>
              <w:spacing w:after="0"/>
              <w:jc w:val="both"/>
              <w:rPr>
                <w:rFonts w:ascii="Trebuchet MS" w:hAnsi="Trebuchet MS" w:cs="Calibri"/>
                <w:color w:val="000000"/>
              </w:rPr>
            </w:pPr>
            <w:r>
              <w:rPr>
                <w:rFonts w:ascii="Trebuchet MS" w:hAnsi="Trebuchet MS" w:cs="Calibri"/>
                <w:color w:val="000000"/>
              </w:rPr>
              <w:lastRenderedPageBreak/>
              <w:t>In Solicitarea de modificare a SDL nr.</w:t>
            </w:r>
            <w:r w:rsidR="00E41C5A">
              <w:rPr>
                <w:rFonts w:ascii="Trebuchet MS" w:hAnsi="Trebuchet MS" w:cs="Calibri"/>
                <w:color w:val="000000"/>
              </w:rPr>
              <w:t xml:space="preserve"> </w:t>
            </w:r>
            <w:r>
              <w:rPr>
                <w:rFonts w:ascii="Trebuchet MS" w:hAnsi="Trebuchet MS" w:cs="Calibri"/>
                <w:color w:val="000000"/>
              </w:rPr>
              <w:t xml:space="preserve">2/2017 </w:t>
            </w:r>
            <w:r w:rsidR="00E41C5A">
              <w:rPr>
                <w:rFonts w:ascii="Trebuchet MS" w:hAnsi="Trebuchet MS" w:cs="Calibri"/>
                <w:color w:val="000000"/>
              </w:rPr>
              <w:t xml:space="preserve">aprobata de MADR prin Nota de aprobare nr. 233486/05.12.2017, </w:t>
            </w:r>
            <w:r w:rsidR="00E41C5A" w:rsidRPr="00E41C5A">
              <w:rPr>
                <w:rFonts w:ascii="Trebuchet MS" w:hAnsi="Trebuchet MS" w:cs="Calibri"/>
                <w:color w:val="000000"/>
              </w:rPr>
              <w:t>Gal Codrii Pascanilor</w:t>
            </w:r>
            <w:r>
              <w:rPr>
                <w:rFonts w:ascii="Trebuchet MS" w:hAnsi="Trebuchet MS" w:cs="Calibri"/>
                <w:color w:val="000000"/>
              </w:rPr>
              <w:t xml:space="preserve"> a </w:t>
            </w:r>
            <w:r w:rsidR="006D1037">
              <w:rPr>
                <w:rFonts w:ascii="Trebuchet MS" w:hAnsi="Trebuchet MS" w:cs="Calibri"/>
                <w:color w:val="000000"/>
              </w:rPr>
              <w:t>cerut</w:t>
            </w:r>
            <w:r>
              <w:rPr>
                <w:rFonts w:ascii="Trebuchet MS" w:hAnsi="Trebuchet MS" w:cs="Calibri"/>
                <w:color w:val="000000"/>
              </w:rPr>
              <w:t xml:space="preserve"> in mod eronat modificarea Anexei III  </w:t>
            </w:r>
            <w:r w:rsidRPr="00C717EA">
              <w:rPr>
                <w:rFonts w:ascii="Trebuchet MS" w:hAnsi="Trebuchet MS" w:cs="Calibri"/>
                <w:color w:val="000000"/>
              </w:rPr>
              <w:t xml:space="preserve">Componenta Parteneriatului </w:t>
            </w:r>
            <w:r>
              <w:rPr>
                <w:rFonts w:ascii="Trebuchet MS" w:hAnsi="Trebuchet MS" w:cs="Calibri"/>
                <w:color w:val="000000"/>
              </w:rPr>
              <w:t xml:space="preserve"> si a Anexei I – Acordul de parteneriat prin includerea persoanei fizice Matasaru Victor</w:t>
            </w:r>
            <w:r w:rsidR="005E51B5">
              <w:rPr>
                <w:rFonts w:ascii="Trebuchet MS" w:hAnsi="Trebuchet MS" w:cs="Calibri"/>
                <w:color w:val="000000"/>
              </w:rPr>
              <w:t xml:space="preserve"> printre partenerii GAL</w:t>
            </w:r>
            <w:r>
              <w:rPr>
                <w:rFonts w:ascii="Trebuchet MS" w:hAnsi="Trebuchet MS" w:cs="Calibri"/>
                <w:color w:val="000000"/>
              </w:rPr>
              <w:t>. Aceasta solicitarea a fost facuta din er</w:t>
            </w:r>
            <w:r w:rsidR="006D1037">
              <w:rPr>
                <w:rFonts w:ascii="Trebuchet MS" w:hAnsi="Trebuchet MS" w:cs="Calibri"/>
                <w:color w:val="000000"/>
              </w:rPr>
              <w:t>o</w:t>
            </w:r>
            <w:r>
              <w:rPr>
                <w:rFonts w:ascii="Trebuchet MS" w:hAnsi="Trebuchet MS" w:cs="Calibri"/>
                <w:color w:val="000000"/>
              </w:rPr>
              <w:t xml:space="preserve">are intrucat </w:t>
            </w:r>
            <w:r w:rsidRPr="006D1037">
              <w:rPr>
                <w:rFonts w:ascii="Trebuchet MS" w:hAnsi="Trebuchet MS" w:cs="Calibri"/>
                <w:i/>
                <w:iCs/>
                <w:color w:val="000000"/>
              </w:rPr>
              <w:t>maximum 5% din totalul</w:t>
            </w:r>
            <w:r w:rsidR="00EE4430">
              <w:rPr>
                <w:rFonts w:ascii="Trebuchet MS" w:hAnsi="Trebuchet MS" w:cs="Calibri"/>
                <w:i/>
                <w:iCs/>
                <w:color w:val="000000"/>
              </w:rPr>
              <w:t xml:space="preserve"> partenerilor GAL</w:t>
            </w:r>
            <w:r w:rsidRPr="006D1037">
              <w:rPr>
                <w:rFonts w:ascii="Trebuchet MS" w:hAnsi="Trebuchet MS" w:cs="Calibri"/>
                <w:i/>
                <w:iCs/>
                <w:color w:val="000000"/>
              </w:rPr>
              <w:t xml:space="preserve"> </w:t>
            </w:r>
            <w:r w:rsidR="006D1037" w:rsidRPr="006D1037">
              <w:rPr>
                <w:rFonts w:ascii="Trebuchet MS" w:hAnsi="Trebuchet MS" w:cs="Calibri"/>
                <w:i/>
                <w:iCs/>
                <w:color w:val="000000"/>
              </w:rPr>
              <w:t xml:space="preserve">pot fi </w:t>
            </w:r>
            <w:r w:rsidRPr="006D1037">
              <w:rPr>
                <w:rFonts w:ascii="Trebuchet MS" w:hAnsi="Trebuchet MS" w:cs="Calibri"/>
                <w:i/>
                <w:iCs/>
                <w:color w:val="000000"/>
              </w:rPr>
              <w:t>persoane fizice relevante</w:t>
            </w:r>
            <w:r w:rsidR="00E41C5A">
              <w:rPr>
                <w:rFonts w:ascii="Trebuchet MS" w:hAnsi="Trebuchet MS" w:cs="Calibri"/>
                <w:i/>
                <w:iCs/>
                <w:color w:val="000000"/>
              </w:rPr>
              <w:t xml:space="preserve">, </w:t>
            </w:r>
            <w:r w:rsidR="00E41C5A" w:rsidRPr="00E41C5A">
              <w:rPr>
                <w:rFonts w:ascii="Trebuchet MS" w:hAnsi="Trebuchet MS" w:cs="Calibri"/>
                <w:color w:val="000000"/>
              </w:rPr>
              <w:t xml:space="preserve">iar </w:t>
            </w:r>
            <w:r w:rsidR="00D75946">
              <w:rPr>
                <w:rFonts w:ascii="Trebuchet MS" w:hAnsi="Trebuchet MS" w:cs="Calibri"/>
                <w:color w:val="000000"/>
              </w:rPr>
              <w:t xml:space="preserve">prin </w:t>
            </w:r>
            <w:r w:rsidR="00E41C5A" w:rsidRPr="00E41C5A">
              <w:rPr>
                <w:rFonts w:ascii="Trebuchet MS" w:hAnsi="Trebuchet MS" w:cs="Calibri"/>
                <w:color w:val="000000"/>
              </w:rPr>
              <w:t>modificare</w:t>
            </w:r>
            <w:r w:rsidR="00EE4430">
              <w:rPr>
                <w:rFonts w:ascii="Trebuchet MS" w:hAnsi="Trebuchet MS" w:cs="Calibri"/>
                <w:color w:val="000000"/>
              </w:rPr>
              <w:t>a propusa</w:t>
            </w:r>
            <w:r w:rsidR="00E41C5A" w:rsidRPr="00E41C5A">
              <w:rPr>
                <w:rFonts w:ascii="Trebuchet MS" w:hAnsi="Trebuchet MS" w:cs="Calibri"/>
                <w:color w:val="000000"/>
              </w:rPr>
              <w:t xml:space="preserve"> se depaseste procentul de 5%</w:t>
            </w:r>
            <w:r w:rsidRPr="00E41C5A">
              <w:rPr>
                <w:rFonts w:ascii="Trebuchet MS" w:hAnsi="Trebuchet MS" w:cs="Calibri"/>
                <w:color w:val="000000"/>
              </w:rPr>
              <w:t>;</w:t>
            </w:r>
            <w:r w:rsidR="005E51B5">
              <w:rPr>
                <w:rFonts w:ascii="Trebuchet MS" w:hAnsi="Trebuchet MS" w:cs="Calibri"/>
                <w:color w:val="000000"/>
              </w:rPr>
              <w:t xml:space="preserve"> </w:t>
            </w:r>
          </w:p>
        </w:tc>
      </w:tr>
    </w:tbl>
    <w:p w14:paraId="151C9191" w14:textId="77777777" w:rsidR="00C717EA" w:rsidRPr="00C717EA" w:rsidRDefault="00C717EA" w:rsidP="00C717EA">
      <w:pPr>
        <w:pStyle w:val="ListParagraph"/>
        <w:keepNext/>
        <w:numPr>
          <w:ilvl w:val="0"/>
          <w:numId w:val="5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Calibri"/>
          <w:noProof/>
          <w:color w:val="000000"/>
          <w:u w:val="single"/>
          <w:lang w:val="fr-BE"/>
        </w:rPr>
      </w:pPr>
      <w:r w:rsidRPr="00C717EA">
        <w:rPr>
          <w:rFonts w:ascii="Trebuchet MS" w:eastAsia="Times New Roman" w:hAnsi="Trebuchet MS" w:cs="Calibri"/>
          <w:noProof/>
          <w:color w:val="000000"/>
          <w:u w:val="single"/>
          <w:lang w:val="fr-BE"/>
        </w:rPr>
        <w:lastRenderedPageBreak/>
        <w:t>b) Modificarea propusă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93"/>
      </w:tblGrid>
      <w:tr w:rsidR="00C717EA" w:rsidRPr="008E2FF4" w14:paraId="42836B59" w14:textId="77777777" w:rsidTr="00E30251">
        <w:tc>
          <w:tcPr>
            <w:tcW w:w="5000" w:type="pct"/>
            <w:shd w:val="clear" w:color="auto" w:fill="auto"/>
          </w:tcPr>
          <w:p w14:paraId="040926EB" w14:textId="77777777" w:rsidR="00C717EA" w:rsidRPr="008E2FF4" w:rsidRDefault="00C717EA" w:rsidP="00E30251">
            <w:pPr>
              <w:spacing w:after="0"/>
              <w:contextualSpacing/>
              <w:jc w:val="both"/>
              <w:rPr>
                <w:rFonts w:ascii="Trebuchet MS" w:eastAsia="Times New Roman" w:hAnsi="Trebuchet MS" w:cs="Calibri"/>
                <w:i/>
                <w:noProof/>
                <w:sz w:val="20"/>
                <w:szCs w:val="20"/>
              </w:rPr>
            </w:pPr>
            <w:r w:rsidRPr="008E2FF4">
              <w:rPr>
                <w:rFonts w:ascii="Trebuchet MS" w:eastAsia="Times New Roman" w:hAnsi="Trebuchet MS" w:cs="Calibri"/>
                <w:i/>
                <w:noProof/>
                <w:sz w:val="20"/>
                <w:szCs w:val="20"/>
              </w:rPr>
              <w:t>Se va indica capitolul și secțiunea din SDL care se modifică (implicit capitolele/secțiunile, dacă propunerea de modificare are impact asupra mai multor capitole  din SDL), evidențiind modificările din fiecare secțiune, utilizând opțiunea track-changes (urmărire-modificări).</w:t>
            </w:r>
          </w:p>
          <w:p w14:paraId="6E26C488" w14:textId="77777777" w:rsidR="00C717EA" w:rsidRPr="008E2FF4" w:rsidRDefault="00C717EA" w:rsidP="00E30251">
            <w:pPr>
              <w:spacing w:after="0"/>
              <w:contextualSpacing/>
              <w:jc w:val="both"/>
              <w:rPr>
                <w:rFonts w:ascii="Trebuchet MS" w:eastAsia="Times New Roman" w:hAnsi="Trebuchet MS" w:cs="Calibri"/>
                <w:i/>
                <w:noProof/>
              </w:rPr>
            </w:pPr>
          </w:p>
          <w:p w14:paraId="1D505A2C" w14:textId="014420C8" w:rsidR="00EE4430" w:rsidRDefault="00C717EA" w:rsidP="00E302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TrebuchetMS-Bold"/>
                <w:bCs/>
                <w:lang w:val="en-US"/>
              </w:rPr>
            </w:pPr>
            <w:r w:rsidRPr="008E2FF4">
              <w:rPr>
                <w:rFonts w:ascii="Trebuchet MS" w:hAnsi="Trebuchet MS" w:cs="TrebuchetMS-Bold"/>
                <w:bCs/>
                <w:lang w:val="en-US"/>
              </w:rPr>
              <w:t xml:space="preserve">Asociatia GAL ’’Codrii Pascanilor’’ </w:t>
            </w:r>
            <w:r w:rsidR="006D1037">
              <w:rPr>
                <w:rFonts w:ascii="Trebuchet MS" w:hAnsi="Trebuchet MS" w:cs="TrebuchetMS-Bold"/>
                <w:bCs/>
                <w:lang w:val="en-US"/>
              </w:rPr>
              <w:t xml:space="preserve">va roaga sa acceptati eliminarea persoanei fizice Matasaru Victor din  </w:t>
            </w:r>
            <w:r w:rsidR="006D1037" w:rsidRPr="006D1037">
              <w:rPr>
                <w:rFonts w:ascii="Trebuchet MS" w:hAnsi="Trebuchet MS" w:cs="TrebuchetMS-Bold"/>
                <w:bCs/>
                <w:lang w:val="en-US"/>
              </w:rPr>
              <w:t>componenț</w:t>
            </w:r>
            <w:r w:rsidR="006D1037">
              <w:rPr>
                <w:rFonts w:ascii="Trebuchet MS" w:hAnsi="Trebuchet MS" w:cs="TrebuchetMS-Bold"/>
                <w:bCs/>
                <w:lang w:val="en-US"/>
              </w:rPr>
              <w:t>a</w:t>
            </w:r>
            <w:r w:rsidR="006D1037" w:rsidRPr="006D1037">
              <w:rPr>
                <w:rFonts w:ascii="Trebuchet MS" w:hAnsi="Trebuchet MS" w:cs="TrebuchetMS-Bold"/>
                <w:bCs/>
                <w:lang w:val="en-US"/>
              </w:rPr>
              <w:t xml:space="preserve"> parteneriatului</w:t>
            </w:r>
            <w:r w:rsidR="006D1037">
              <w:rPr>
                <w:rFonts w:ascii="Trebuchet MS" w:hAnsi="Trebuchet MS" w:cs="TrebuchetMS-Bold"/>
                <w:bCs/>
                <w:lang w:val="en-US"/>
              </w:rPr>
              <w:t xml:space="preserve"> GAL Codrii Pascanilor</w:t>
            </w:r>
            <w:r w:rsidR="00EE4430">
              <w:rPr>
                <w:rFonts w:ascii="Trebuchet MS" w:hAnsi="Trebuchet MS" w:cs="TrebuchetMS-Bold"/>
                <w:bCs/>
                <w:lang w:val="en-US"/>
              </w:rPr>
              <w:t>, intrucat acesta a fost eronat acceptat ca si membru GAL in calitate de persoana fizica</w:t>
            </w:r>
            <w:r w:rsidR="006D1037">
              <w:rPr>
                <w:rFonts w:ascii="Trebuchet MS" w:hAnsi="Trebuchet MS" w:cs="TrebuchetMS-Bold"/>
                <w:bCs/>
                <w:lang w:val="en-US"/>
              </w:rPr>
              <w:t>.</w:t>
            </w:r>
            <w:r w:rsidR="00E41C5A">
              <w:rPr>
                <w:rFonts w:ascii="Trebuchet MS" w:hAnsi="Trebuchet MS" w:cs="TrebuchetMS-Bold"/>
                <w:bCs/>
                <w:lang w:val="en-US"/>
              </w:rPr>
              <w:t xml:space="preserve"> </w:t>
            </w:r>
            <w:r w:rsidR="00EE4430">
              <w:rPr>
                <w:rFonts w:ascii="Trebuchet MS" w:hAnsi="Trebuchet MS" w:cs="TrebuchetMS-Bold"/>
                <w:bCs/>
                <w:lang w:val="en-US"/>
              </w:rPr>
              <w:t>Totodata</w:t>
            </w:r>
            <w:r w:rsidR="005E51B5">
              <w:rPr>
                <w:rFonts w:ascii="Trebuchet MS" w:hAnsi="Trebuchet MS" w:cs="TrebuchetMS-Bold"/>
                <w:bCs/>
                <w:lang w:val="en-US"/>
              </w:rPr>
              <w:t xml:space="preserve"> </w:t>
            </w:r>
            <w:r w:rsidR="00EE4430">
              <w:rPr>
                <w:rFonts w:ascii="Trebuchet MS" w:hAnsi="Trebuchet MS" w:cs="TrebuchetMS-Bold"/>
                <w:bCs/>
                <w:lang w:val="en-US"/>
              </w:rPr>
              <w:t xml:space="preserve"> </w:t>
            </w:r>
            <w:r w:rsidR="00E41C5A">
              <w:rPr>
                <w:rFonts w:ascii="Trebuchet MS" w:hAnsi="Trebuchet MS" w:cs="TrebuchetMS-Bold"/>
                <w:bCs/>
                <w:lang w:val="en-US"/>
              </w:rPr>
              <w:t xml:space="preserve">D-nul Matasaru Victor </w:t>
            </w:r>
            <w:r w:rsidR="00EE4430">
              <w:rPr>
                <w:rFonts w:ascii="Trebuchet MS" w:hAnsi="Trebuchet MS" w:cs="TrebuchetMS-Bold"/>
                <w:bCs/>
                <w:lang w:val="en-US"/>
              </w:rPr>
              <w:t xml:space="preserve">a solicitat retragerea din GAL </w:t>
            </w:r>
            <w:r w:rsidR="00EE4430" w:rsidRPr="00EE4430">
              <w:rPr>
                <w:rFonts w:ascii="Trebuchet MS" w:hAnsi="Trebuchet MS" w:cs="TrebuchetMS-Bold"/>
                <w:bCs/>
                <w:highlight w:val="yellow"/>
                <w:lang w:val="en-US"/>
              </w:rPr>
              <w:t>in data de</w:t>
            </w:r>
            <w:r w:rsidR="005E51B5">
              <w:rPr>
                <w:rFonts w:ascii="Trebuchet MS" w:hAnsi="Trebuchet MS" w:cs="TrebuchetMS-Bold"/>
                <w:bCs/>
                <w:lang w:val="en-US"/>
              </w:rPr>
              <w:t xml:space="preserve"> </w:t>
            </w:r>
            <w:r w:rsidR="000B4EB8">
              <w:rPr>
                <w:rFonts w:ascii="Trebuchet MS" w:hAnsi="Trebuchet MS" w:cs="TrebuchetMS-Bold"/>
                <w:bCs/>
                <w:lang w:val="en-US"/>
              </w:rPr>
              <w:t>19.04.</w:t>
            </w:r>
            <w:r w:rsidR="00EE4430">
              <w:rPr>
                <w:rFonts w:ascii="Trebuchet MS" w:hAnsi="Trebuchet MS" w:cs="TrebuchetMS-Bold"/>
                <w:bCs/>
                <w:lang w:val="en-US"/>
              </w:rPr>
              <w:t xml:space="preserve">2018. </w:t>
            </w:r>
          </w:p>
          <w:p w14:paraId="604E9A54" w14:textId="06A905CE" w:rsidR="00C717EA" w:rsidRPr="008E2FF4" w:rsidRDefault="00EE4430" w:rsidP="00E302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TrebuchetMS-Bold"/>
                <w:bCs/>
                <w:lang w:val="en-US"/>
              </w:rPr>
            </w:pPr>
            <w:r>
              <w:rPr>
                <w:rFonts w:ascii="Trebuchet MS" w:hAnsi="Trebuchet MS" w:cs="TrebuchetMS-Bold"/>
                <w:bCs/>
                <w:lang w:val="en-US"/>
              </w:rPr>
              <w:t xml:space="preserve">Atasam  </w:t>
            </w:r>
            <w:r w:rsidRPr="00EE4430">
              <w:rPr>
                <w:rFonts w:ascii="Trebuchet MS" w:hAnsi="Trebuchet MS" w:cs="TrebuchetMS-Bold"/>
                <w:bCs/>
              </w:rPr>
              <w:t>Anex</w:t>
            </w:r>
            <w:r>
              <w:rPr>
                <w:rFonts w:ascii="Trebuchet MS" w:hAnsi="Trebuchet MS" w:cs="TrebuchetMS-Bold"/>
                <w:bCs/>
              </w:rPr>
              <w:t>a</w:t>
            </w:r>
            <w:r w:rsidRPr="00EE4430">
              <w:rPr>
                <w:rFonts w:ascii="Trebuchet MS" w:hAnsi="Trebuchet MS" w:cs="TrebuchetMS-Bold"/>
                <w:bCs/>
              </w:rPr>
              <w:t xml:space="preserve"> III  Componenta Parteneriatului  si a Anexe</w:t>
            </w:r>
            <w:r>
              <w:rPr>
                <w:rFonts w:ascii="Trebuchet MS" w:hAnsi="Trebuchet MS" w:cs="TrebuchetMS-Bold"/>
                <w:bCs/>
              </w:rPr>
              <w:t>a</w:t>
            </w:r>
            <w:r w:rsidRPr="00EE4430">
              <w:rPr>
                <w:rFonts w:ascii="Trebuchet MS" w:hAnsi="Trebuchet MS" w:cs="TrebuchetMS-Bold"/>
                <w:bCs/>
              </w:rPr>
              <w:t xml:space="preserve"> I – Acordul de parteneriat</w:t>
            </w:r>
            <w:r>
              <w:rPr>
                <w:rFonts w:ascii="Trebuchet MS" w:hAnsi="Trebuchet MS" w:cs="TrebuchetMS-Bold"/>
                <w:bCs/>
              </w:rPr>
              <w:t xml:space="preserve"> in versiunea corecta. </w:t>
            </w:r>
          </w:p>
        </w:tc>
      </w:tr>
    </w:tbl>
    <w:p w14:paraId="46B9FF36" w14:textId="77777777" w:rsidR="00C717EA" w:rsidRPr="00C717EA" w:rsidRDefault="00C717EA" w:rsidP="00C717EA">
      <w:pPr>
        <w:pStyle w:val="ListParagraph"/>
        <w:keepNext/>
        <w:numPr>
          <w:ilvl w:val="0"/>
          <w:numId w:val="5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Calibri"/>
          <w:noProof/>
          <w:color w:val="000000"/>
          <w:u w:val="single"/>
          <w:lang w:val="fr-BE"/>
        </w:rPr>
      </w:pPr>
      <w:r w:rsidRPr="00C717EA">
        <w:rPr>
          <w:rFonts w:ascii="Trebuchet MS" w:eastAsia="Times New Roman" w:hAnsi="Trebuchet MS" w:cs="Calibri"/>
          <w:noProof/>
          <w:color w:val="000000"/>
          <w:u w:val="single"/>
          <w:lang w:val="fr-BE"/>
        </w:rPr>
        <w:t>c) Efectele estimate ale modificării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82"/>
      </w:tblGrid>
      <w:tr w:rsidR="00C717EA" w:rsidRPr="008E2FF4" w14:paraId="52023406" w14:textId="77777777" w:rsidTr="003C235C">
        <w:trPr>
          <w:trHeight w:val="745"/>
        </w:trPr>
        <w:tc>
          <w:tcPr>
            <w:tcW w:w="0" w:type="auto"/>
            <w:shd w:val="clear" w:color="auto" w:fill="auto"/>
          </w:tcPr>
          <w:p w14:paraId="68809833" w14:textId="77777777" w:rsidR="00C717EA" w:rsidRPr="008E0028" w:rsidRDefault="00C717EA" w:rsidP="00E3025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i/>
                <w:sz w:val="20"/>
                <w:szCs w:val="20"/>
              </w:rPr>
            </w:pPr>
            <w:r w:rsidRPr="008E0028">
              <w:rPr>
                <w:rFonts w:ascii="Trebuchet MS" w:eastAsia="Times New Roman" w:hAnsi="Trebuchet MS" w:cs="Times New Roman"/>
                <w:i/>
                <w:sz w:val="20"/>
                <w:szCs w:val="20"/>
              </w:rPr>
              <w:t>În această secțiune va fi indicat efectul generat de modificarea propusă, respectiv impactul la nivelul teritoriului, rezultate scontate.</w:t>
            </w:r>
          </w:p>
          <w:p w14:paraId="666F2C45" w14:textId="0C8BD861" w:rsidR="00C717EA" w:rsidRPr="009339D5" w:rsidRDefault="00C717EA" w:rsidP="00E30251">
            <w:pPr>
              <w:autoSpaceDE w:val="0"/>
              <w:autoSpaceDN w:val="0"/>
              <w:adjustRightInd w:val="0"/>
              <w:jc w:val="both"/>
              <w:rPr>
                <w:rFonts w:ascii="Trebuchet MS" w:eastAsia="Times New Roman" w:hAnsi="Trebuchet MS" w:cs="Calibri"/>
              </w:rPr>
            </w:pPr>
            <w:r w:rsidRPr="009339D5">
              <w:rPr>
                <w:rFonts w:ascii="Trebuchet MS" w:hAnsi="Trebuchet MS" w:cstheme="minorHAnsi"/>
              </w:rPr>
              <w:t xml:space="preserve">Modificarea propusă nu </w:t>
            </w:r>
            <w:r w:rsidR="006D1037" w:rsidRPr="006D1037">
              <w:rPr>
                <w:rFonts w:ascii="Trebuchet MS" w:hAnsi="Trebuchet MS" w:cstheme="minorHAnsi"/>
              </w:rPr>
              <w:t>afectează implementarea SDL și a măsurilor;</w:t>
            </w:r>
          </w:p>
        </w:tc>
      </w:tr>
    </w:tbl>
    <w:p w14:paraId="3992A5AB" w14:textId="77777777" w:rsidR="00C717EA" w:rsidRPr="00C717EA" w:rsidRDefault="00C717EA" w:rsidP="00C717EA">
      <w:pPr>
        <w:pStyle w:val="ListParagraph"/>
        <w:keepNext/>
        <w:numPr>
          <w:ilvl w:val="0"/>
          <w:numId w:val="5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Calibri"/>
          <w:noProof/>
          <w:color w:val="000000"/>
          <w:u w:val="single"/>
          <w:lang w:val="fr-BE"/>
        </w:rPr>
      </w:pPr>
      <w:r w:rsidRPr="00C717EA">
        <w:rPr>
          <w:rFonts w:ascii="Trebuchet MS" w:eastAsia="Times New Roman" w:hAnsi="Trebuchet MS" w:cs="Calibri"/>
          <w:noProof/>
          <w:color w:val="000000"/>
          <w:u w:val="single"/>
          <w:lang w:val="fr-BE"/>
        </w:rPr>
        <w:t>d) Impactul modificării asupra indicatorilor din SDL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10582"/>
      </w:tblGrid>
      <w:tr w:rsidR="00C717EA" w:rsidRPr="008E2FF4" w14:paraId="36CAA022" w14:textId="77777777" w:rsidTr="00E30251">
        <w:trPr>
          <w:trHeight w:val="16"/>
        </w:trPr>
        <w:tc>
          <w:tcPr>
            <w:tcW w:w="0" w:type="auto"/>
            <w:shd w:val="clear" w:color="auto" w:fill="auto"/>
          </w:tcPr>
          <w:p w14:paraId="49EA62A5" w14:textId="77777777" w:rsidR="00C717EA" w:rsidRPr="008E2FF4" w:rsidRDefault="00C717EA" w:rsidP="00E30251">
            <w:pPr>
              <w:spacing w:after="240"/>
              <w:jc w:val="both"/>
              <w:rPr>
                <w:rFonts w:ascii="Trebuchet MS" w:eastAsia="Calibri" w:hAnsi="Trebuchet MS" w:cs="Calibri"/>
                <w:i/>
              </w:rPr>
            </w:pPr>
            <w:r w:rsidRPr="008E2FF4">
              <w:rPr>
                <w:rFonts w:ascii="Trebuchet MS" w:eastAsia="Calibri" w:hAnsi="Trebuchet MS" w:cs="Calibri"/>
                <w:i/>
              </w:rPr>
              <w:t xml:space="preserve">Se va indica impactul asupra indicatorilor de monitorizare. </w:t>
            </w:r>
          </w:p>
          <w:p w14:paraId="53C13993" w14:textId="06967A06" w:rsidR="00C717EA" w:rsidRPr="008E2FF4" w:rsidRDefault="00C717EA" w:rsidP="003C235C">
            <w:pPr>
              <w:spacing w:after="0"/>
              <w:jc w:val="both"/>
              <w:rPr>
                <w:rFonts w:ascii="Trebuchet MS" w:hAnsi="Trebuchet MS" w:cs="Calibri"/>
                <w:color w:val="000000"/>
              </w:rPr>
            </w:pPr>
            <w:r w:rsidRPr="008E2FF4">
              <w:rPr>
                <w:rFonts w:ascii="Trebuchet MS" w:eastAsia="Calibri" w:hAnsi="Trebuchet MS" w:cs="Calibri"/>
              </w:rPr>
              <w:t xml:space="preserve">Indicatorii de monitorizare </w:t>
            </w:r>
            <w:r w:rsidRPr="008E2FF4">
              <w:rPr>
                <w:rFonts w:ascii="Trebuchet MS" w:eastAsia="TrebuchetMS" w:hAnsi="Trebuchet MS" w:cs="Calibri"/>
                <w:lang w:val="en-US"/>
              </w:rPr>
              <w:t>specifici domeniilor de interven</w:t>
            </w:r>
            <w:r w:rsidRPr="008E2FF4">
              <w:rPr>
                <w:rFonts w:ascii="Trebuchet MS" w:eastAsia="TrebuchetMS" w:hAnsi="Trebuchet MS" w:cs="Cambria"/>
                <w:lang w:val="en-US"/>
              </w:rPr>
              <w:t>ț</w:t>
            </w:r>
            <w:r w:rsidRPr="008E2FF4">
              <w:rPr>
                <w:rFonts w:ascii="Trebuchet MS" w:eastAsia="TrebuchetMS" w:hAnsi="Trebuchet MS" w:cs="Calibri"/>
                <w:lang w:val="en-US"/>
              </w:rPr>
              <w:t xml:space="preserve">ie </w:t>
            </w:r>
            <w:r w:rsidRPr="008E2FF4">
              <w:rPr>
                <w:rFonts w:ascii="Trebuchet MS" w:eastAsia="Calibri" w:hAnsi="Trebuchet MS" w:cs="Calibri"/>
              </w:rPr>
              <w:t>reprezinta un target asumat la momentul elaborarii SDL Codrii Pa</w:t>
            </w:r>
            <w:r w:rsidRPr="008E2FF4">
              <w:rPr>
                <w:rFonts w:ascii="Trebuchet MS" w:eastAsia="Calibri" w:hAnsi="Trebuchet MS" w:cs="Cambria"/>
              </w:rPr>
              <w:t>ș</w:t>
            </w:r>
            <w:r w:rsidRPr="008E2FF4">
              <w:rPr>
                <w:rFonts w:ascii="Trebuchet MS" w:eastAsia="Calibri" w:hAnsi="Trebuchet MS" w:cs="Calibri"/>
              </w:rPr>
              <w:t xml:space="preserve">canilor si </w:t>
            </w:r>
            <w:r w:rsidRPr="008E2FF4">
              <w:rPr>
                <w:rFonts w:ascii="Trebuchet MS" w:eastAsia="Calibri" w:hAnsi="Trebuchet MS" w:cs="Calibri"/>
                <w:b/>
              </w:rPr>
              <w:t>nu vor fi modificati</w:t>
            </w:r>
            <w:r w:rsidRPr="008E2FF4">
              <w:rPr>
                <w:rFonts w:ascii="Trebuchet MS" w:eastAsia="Calibri" w:hAnsi="Trebuchet MS" w:cs="Calibri"/>
              </w:rPr>
              <w:t xml:space="preserve"> in perioada de implementare SDL. </w:t>
            </w:r>
          </w:p>
        </w:tc>
      </w:tr>
    </w:tbl>
    <w:p w14:paraId="28882EC9" w14:textId="77777777" w:rsidR="00AF15BB" w:rsidRPr="00AF15BB" w:rsidRDefault="00AF15BB" w:rsidP="005E4BEE">
      <w:pPr>
        <w:shd w:val="clear" w:color="auto" w:fill="FFFFFF" w:themeFill="background1"/>
        <w:spacing w:after="0"/>
        <w:rPr>
          <w:rFonts w:eastAsia="Times New Roman" w:cstheme="minorHAnsi"/>
          <w:b/>
          <w:bCs/>
          <w:lang w:eastAsia="ro-RO"/>
        </w:rPr>
      </w:pPr>
    </w:p>
    <w:p w14:paraId="09CE672B" w14:textId="77777777" w:rsidR="003C235C" w:rsidRDefault="003C235C" w:rsidP="00B65CCA">
      <w:pPr>
        <w:pStyle w:val="DefaultText"/>
        <w:spacing w:line="360" w:lineRule="auto"/>
        <w:jc w:val="both"/>
        <w:rPr>
          <w:rFonts w:asciiTheme="minorHAnsi" w:hAnsiTheme="minorHAnsi" w:cstheme="minorHAnsi"/>
          <w:szCs w:val="24"/>
          <w:lang w:val="es-ES"/>
        </w:rPr>
      </w:pPr>
    </w:p>
    <w:p w14:paraId="354F9F3F" w14:textId="44764F56" w:rsidR="00B65CCA" w:rsidRPr="00AF15BB" w:rsidRDefault="00B65CCA" w:rsidP="00B65CCA">
      <w:pPr>
        <w:pStyle w:val="DefaultText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AF15BB">
        <w:rPr>
          <w:rFonts w:asciiTheme="minorHAnsi" w:hAnsiTheme="minorHAnsi" w:cstheme="minorHAnsi"/>
          <w:szCs w:val="24"/>
          <w:lang w:val="es-ES"/>
        </w:rPr>
        <w:t xml:space="preserve">Asociația </w:t>
      </w:r>
      <w:r w:rsidRPr="00AF15BB">
        <w:rPr>
          <w:rFonts w:asciiTheme="minorHAnsi" w:hAnsiTheme="minorHAnsi" w:cstheme="minorHAnsi"/>
          <w:szCs w:val="24"/>
        </w:rPr>
        <w:t>Grupul</w:t>
      </w:r>
      <w:r w:rsidR="00DD56D9">
        <w:rPr>
          <w:rFonts w:asciiTheme="minorHAnsi" w:hAnsiTheme="minorHAnsi" w:cstheme="minorHAnsi"/>
          <w:szCs w:val="24"/>
        </w:rPr>
        <w:t>ui</w:t>
      </w:r>
      <w:r w:rsidRPr="00AF15BB">
        <w:rPr>
          <w:rFonts w:asciiTheme="minorHAnsi" w:hAnsiTheme="minorHAnsi" w:cstheme="minorHAnsi"/>
          <w:szCs w:val="24"/>
        </w:rPr>
        <w:t xml:space="preserve"> de Acțiune Locală </w:t>
      </w:r>
      <w:r w:rsidR="00DD56D9">
        <w:rPr>
          <w:rFonts w:asciiTheme="minorHAnsi" w:hAnsiTheme="minorHAnsi" w:cstheme="minorHAnsi"/>
          <w:szCs w:val="24"/>
        </w:rPr>
        <w:t>„</w:t>
      </w:r>
      <w:r w:rsidRPr="00AF15BB">
        <w:rPr>
          <w:rFonts w:asciiTheme="minorHAnsi" w:hAnsiTheme="minorHAnsi" w:cstheme="minorHAnsi"/>
          <w:szCs w:val="24"/>
        </w:rPr>
        <w:t>CODRII PAȘCANILOR</w:t>
      </w:r>
      <w:r w:rsidRPr="00AF15BB">
        <w:rPr>
          <w:rFonts w:asciiTheme="minorHAnsi" w:hAnsiTheme="minorHAnsi" w:cstheme="minorHAnsi"/>
          <w:szCs w:val="24"/>
          <w:lang w:val="es-ES"/>
        </w:rPr>
        <w:t>”</w:t>
      </w:r>
    </w:p>
    <w:p w14:paraId="4A9D16CB" w14:textId="77777777" w:rsidR="00B65CCA" w:rsidRPr="00AF15BB" w:rsidRDefault="00B65CCA" w:rsidP="00B65CCA">
      <w:pPr>
        <w:spacing w:after="0" w:line="360" w:lineRule="auto"/>
        <w:jc w:val="both"/>
        <w:rPr>
          <w:rFonts w:cstheme="minorHAnsi"/>
          <w:color w:val="000000"/>
          <w:lang w:val="it-IT"/>
        </w:rPr>
      </w:pPr>
      <w:r w:rsidRPr="00AF15BB">
        <w:rPr>
          <w:rFonts w:cstheme="minorHAnsi"/>
          <w:color w:val="000000"/>
          <w:lang w:val="it-IT"/>
        </w:rPr>
        <w:t>Reprezentant legal,</w:t>
      </w:r>
    </w:p>
    <w:p w14:paraId="07803A99" w14:textId="77777777" w:rsidR="00B65CCA" w:rsidRPr="00AF15BB" w:rsidRDefault="00B65CCA" w:rsidP="00B65CCA">
      <w:pPr>
        <w:spacing w:after="0" w:line="360" w:lineRule="auto"/>
        <w:jc w:val="both"/>
        <w:rPr>
          <w:rFonts w:cstheme="minorHAnsi"/>
          <w:b/>
        </w:rPr>
      </w:pPr>
      <w:r w:rsidRPr="00AF15BB">
        <w:rPr>
          <w:rFonts w:cstheme="minorHAnsi"/>
          <w:b/>
        </w:rPr>
        <w:t>Constantin Serioja Hobinca</w:t>
      </w:r>
      <w:r w:rsidRPr="00AF15BB">
        <w:rPr>
          <w:rFonts w:cstheme="minorHAnsi"/>
          <w:b/>
        </w:rPr>
        <w:tab/>
      </w:r>
    </w:p>
    <w:p w14:paraId="627F45D9" w14:textId="0E632D38" w:rsidR="005E4BEE" w:rsidRPr="00AF15BB" w:rsidRDefault="00B65CCA" w:rsidP="00AF15BB">
      <w:pPr>
        <w:spacing w:after="0" w:line="360" w:lineRule="auto"/>
        <w:jc w:val="both"/>
        <w:rPr>
          <w:rFonts w:cstheme="minorHAnsi"/>
        </w:rPr>
      </w:pPr>
      <w:r w:rsidRPr="00AF15BB">
        <w:rPr>
          <w:rFonts w:cstheme="minorHAnsi"/>
          <w:color w:val="000000"/>
          <w:lang w:val="it-IT"/>
        </w:rPr>
        <w:t>Semnatura și stampilă</w:t>
      </w:r>
    </w:p>
    <w:sectPr w:rsidR="005E4BEE" w:rsidRPr="00AF15BB" w:rsidSect="003C235C">
      <w:headerReference w:type="default" r:id="rId8"/>
      <w:footerReference w:type="default" r:id="rId9"/>
      <w:pgSz w:w="11906" w:h="16838"/>
      <w:pgMar w:top="227" w:right="567" w:bottom="340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BE27" w14:textId="77777777" w:rsidR="00F9088C" w:rsidRDefault="00F9088C" w:rsidP="002E415B">
      <w:pPr>
        <w:spacing w:after="0" w:line="240" w:lineRule="auto"/>
      </w:pPr>
      <w:r>
        <w:separator/>
      </w:r>
    </w:p>
  </w:endnote>
  <w:endnote w:type="continuationSeparator" w:id="0">
    <w:p w14:paraId="61E6D98E" w14:textId="77777777" w:rsidR="00F9088C" w:rsidRDefault="00F9088C" w:rsidP="002E4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Yu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8095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0C764D" w14:textId="4A77AE14" w:rsidR="00660B8D" w:rsidRDefault="00660B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52023" w14:textId="77777777" w:rsidR="00F9088C" w:rsidRDefault="00F9088C" w:rsidP="002E415B">
      <w:pPr>
        <w:spacing w:after="0" w:line="240" w:lineRule="auto"/>
      </w:pPr>
      <w:r>
        <w:separator/>
      </w:r>
    </w:p>
  </w:footnote>
  <w:footnote w:type="continuationSeparator" w:id="0">
    <w:p w14:paraId="293573BC" w14:textId="77777777" w:rsidR="00F9088C" w:rsidRDefault="00F9088C" w:rsidP="002E4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11FFD" w14:textId="77777777" w:rsidR="00660B8D" w:rsidRDefault="00660B8D" w:rsidP="009759E0">
    <w:pPr>
      <w:pStyle w:val="Header"/>
      <w:jc w:val="center"/>
      <w:rPr>
        <w:noProof/>
        <w:lang w:eastAsia="ro-RO"/>
      </w:rPr>
    </w:pPr>
    <w:r>
      <w:rPr>
        <w:noProof/>
      </w:rPr>
      <w:drawing>
        <wp:inline distT="0" distB="0" distL="0" distR="0" wp14:anchorId="285AE04F" wp14:editId="415BFDCE">
          <wp:extent cx="5939790" cy="816154"/>
          <wp:effectExtent l="0" t="0" r="3810" b="3175"/>
          <wp:docPr id="1" name="Picture 1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816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537E7" w14:textId="77777777" w:rsidR="00660B8D" w:rsidRPr="00C0252E" w:rsidRDefault="00660B8D" w:rsidP="009B763E">
    <w:pPr>
      <w:pStyle w:val="Footer"/>
      <w:jc w:val="center"/>
      <w:rPr>
        <w:rFonts w:ascii="Times New Roman" w:hAnsi="Times New Roman"/>
        <w:b/>
        <w:sz w:val="24"/>
        <w:szCs w:val="16"/>
      </w:rPr>
    </w:pPr>
    <w:r w:rsidRPr="00C0252E">
      <w:rPr>
        <w:rFonts w:ascii="Times New Roman" w:hAnsi="Times New Roman"/>
        <w:b/>
        <w:sz w:val="24"/>
        <w:szCs w:val="16"/>
      </w:rPr>
      <w:t>ASOCIAŢIA G</w:t>
    </w:r>
    <w:r>
      <w:rPr>
        <w:rFonts w:ascii="Times New Roman" w:hAnsi="Times New Roman"/>
        <w:b/>
        <w:sz w:val="24"/>
        <w:szCs w:val="16"/>
      </w:rPr>
      <w:t xml:space="preserve">RUPULUI DE </w:t>
    </w:r>
    <w:r w:rsidRPr="00C0252E">
      <w:rPr>
        <w:rFonts w:ascii="Times New Roman" w:hAnsi="Times New Roman"/>
        <w:b/>
        <w:sz w:val="24"/>
        <w:szCs w:val="16"/>
      </w:rPr>
      <w:t>A</w:t>
    </w:r>
    <w:r>
      <w:rPr>
        <w:rFonts w:ascii="Times New Roman" w:hAnsi="Times New Roman"/>
        <w:b/>
        <w:sz w:val="24"/>
        <w:szCs w:val="16"/>
      </w:rPr>
      <w:t xml:space="preserve">CȚIUNE </w:t>
    </w:r>
    <w:r w:rsidRPr="00C0252E">
      <w:rPr>
        <w:rFonts w:ascii="Times New Roman" w:hAnsi="Times New Roman"/>
        <w:b/>
        <w:sz w:val="24"/>
        <w:szCs w:val="16"/>
      </w:rPr>
      <w:t>L</w:t>
    </w:r>
    <w:r>
      <w:rPr>
        <w:rFonts w:ascii="Times New Roman" w:hAnsi="Times New Roman"/>
        <w:b/>
        <w:sz w:val="24"/>
        <w:szCs w:val="16"/>
      </w:rPr>
      <w:t>OCALĂ „CODRII PAȘCANILOR”</w:t>
    </w:r>
  </w:p>
  <w:p w14:paraId="4D3E7C33" w14:textId="77777777" w:rsidR="00660B8D" w:rsidRDefault="00660B8D" w:rsidP="009B763E">
    <w:pPr>
      <w:pStyle w:val="Footer"/>
      <w:jc w:val="center"/>
      <w:rPr>
        <w:sz w:val="18"/>
        <w:szCs w:val="16"/>
      </w:rPr>
    </w:pPr>
    <w:r w:rsidRPr="00C0252E">
      <w:rPr>
        <w:sz w:val="18"/>
        <w:szCs w:val="16"/>
      </w:rPr>
      <w:t xml:space="preserve">CIF </w:t>
    </w:r>
    <w:r>
      <w:rPr>
        <w:sz w:val="18"/>
        <w:szCs w:val="16"/>
      </w:rPr>
      <w:t>33813204</w:t>
    </w:r>
    <w:r w:rsidRPr="00C0252E">
      <w:rPr>
        <w:sz w:val="18"/>
        <w:szCs w:val="16"/>
      </w:rPr>
      <w:t xml:space="preserve">, comuna </w:t>
    </w:r>
    <w:r>
      <w:rPr>
        <w:sz w:val="18"/>
        <w:szCs w:val="16"/>
      </w:rPr>
      <w:t>Moțca, județul Iaș</w:t>
    </w:r>
    <w:r w:rsidRPr="00C0252E">
      <w:rPr>
        <w:sz w:val="18"/>
        <w:szCs w:val="16"/>
      </w:rPr>
      <w:t xml:space="preserve">i, tel: </w:t>
    </w:r>
    <w:r>
      <w:rPr>
        <w:sz w:val="18"/>
        <w:szCs w:val="16"/>
      </w:rPr>
      <w:t>0786701498 / 0760259220</w:t>
    </w:r>
  </w:p>
  <w:p w14:paraId="712F7DED" w14:textId="77777777" w:rsidR="00660B8D" w:rsidRPr="00485923" w:rsidRDefault="00660B8D" w:rsidP="00485923">
    <w:pPr>
      <w:pStyle w:val="Footer"/>
      <w:pBdr>
        <w:bottom w:val="double" w:sz="4" w:space="1" w:color="auto"/>
      </w:pBdr>
      <w:jc w:val="center"/>
      <w:rPr>
        <w:sz w:val="18"/>
        <w:szCs w:val="16"/>
      </w:rPr>
    </w:pPr>
    <w:r>
      <w:rPr>
        <w:sz w:val="18"/>
        <w:szCs w:val="16"/>
      </w:rPr>
      <w:t xml:space="preserve">E-mail: </w:t>
    </w:r>
    <w:hyperlink r:id="rId2" w:history="1">
      <w:r w:rsidRPr="00321061">
        <w:rPr>
          <w:rStyle w:val="Hyperlink"/>
          <w:sz w:val="18"/>
          <w:szCs w:val="16"/>
        </w:rPr>
        <w:t>gal_codriipascanilor@yahoo.com</w:t>
      </w:r>
    </w:hyperlink>
    <w:r>
      <w:rPr>
        <w:sz w:val="18"/>
        <w:szCs w:val="16"/>
      </w:rPr>
      <w:t xml:space="preserve">     Website:</w:t>
    </w:r>
    <w:r>
      <w:rPr>
        <w:color w:val="0000CC"/>
        <w:sz w:val="18"/>
        <w:szCs w:val="16"/>
        <w:u w:val="single"/>
      </w:rPr>
      <w:t xml:space="preserve"> http</w:t>
    </w:r>
    <w:r>
      <w:rPr>
        <w:color w:val="0000CC"/>
        <w:sz w:val="18"/>
        <w:szCs w:val="16"/>
        <w:u w:val="single"/>
        <w:lang w:val="en-US"/>
      </w:rPr>
      <w:t>://</w:t>
    </w:r>
    <w:r w:rsidRPr="00EA5BCC">
      <w:rPr>
        <w:color w:val="0000CC"/>
        <w:sz w:val="18"/>
        <w:szCs w:val="16"/>
        <w:u w:val="single"/>
      </w:rPr>
      <w:t>galcodriipascanilor.ro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6FE68D"/>
    <w:multiLevelType w:val="hybridMultilevel"/>
    <w:tmpl w:val="A88FF1B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111E65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3B66"/>
    <w:multiLevelType w:val="hybridMultilevel"/>
    <w:tmpl w:val="FA203C1C"/>
    <w:lvl w:ilvl="0" w:tplc="3E76A1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70EAE"/>
    <w:multiLevelType w:val="hybridMultilevel"/>
    <w:tmpl w:val="DC40047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A5B9E"/>
    <w:multiLevelType w:val="hybridMultilevel"/>
    <w:tmpl w:val="2EF4D62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362C97"/>
    <w:multiLevelType w:val="hybridMultilevel"/>
    <w:tmpl w:val="8EDAE7F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E26CD5"/>
    <w:multiLevelType w:val="hybridMultilevel"/>
    <w:tmpl w:val="D00AA42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EE72B6"/>
    <w:multiLevelType w:val="hybridMultilevel"/>
    <w:tmpl w:val="25544A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F397E"/>
    <w:multiLevelType w:val="hybridMultilevel"/>
    <w:tmpl w:val="19EA9FC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E536E"/>
    <w:multiLevelType w:val="hybridMultilevel"/>
    <w:tmpl w:val="D5F6D1F0"/>
    <w:lvl w:ilvl="0" w:tplc="3E76A1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93E8F"/>
    <w:multiLevelType w:val="hybridMultilevel"/>
    <w:tmpl w:val="0694A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1276C"/>
    <w:multiLevelType w:val="hybridMultilevel"/>
    <w:tmpl w:val="4C56DB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15A2F"/>
    <w:multiLevelType w:val="hybridMultilevel"/>
    <w:tmpl w:val="665C6F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5283E"/>
    <w:multiLevelType w:val="hybridMultilevel"/>
    <w:tmpl w:val="8E1A1DDC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987183"/>
    <w:multiLevelType w:val="hybridMultilevel"/>
    <w:tmpl w:val="D08C282A"/>
    <w:lvl w:ilvl="0" w:tplc="3D58E22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109BF"/>
    <w:multiLevelType w:val="hybridMultilevel"/>
    <w:tmpl w:val="93768E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D23C6"/>
    <w:multiLevelType w:val="hybridMultilevel"/>
    <w:tmpl w:val="14F8F51E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EE76D650">
      <w:numFmt w:val="bullet"/>
      <w:lvlText w:val="•"/>
      <w:lvlJc w:val="left"/>
      <w:pPr>
        <w:ind w:left="2160" w:hanging="360"/>
      </w:pPr>
      <w:rPr>
        <w:rFonts w:ascii="Trebuchet MS" w:eastAsiaTheme="minorHAnsi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1B67337"/>
    <w:multiLevelType w:val="hybridMultilevel"/>
    <w:tmpl w:val="813A0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55AC7"/>
    <w:multiLevelType w:val="hybridMultilevel"/>
    <w:tmpl w:val="955690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F210D"/>
    <w:multiLevelType w:val="hybridMultilevel"/>
    <w:tmpl w:val="61820E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23A68"/>
    <w:multiLevelType w:val="multilevel"/>
    <w:tmpl w:val="BA6AFB0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C30BC8"/>
    <w:multiLevelType w:val="hybridMultilevel"/>
    <w:tmpl w:val="8F16D9D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970C6"/>
    <w:multiLevelType w:val="hybridMultilevel"/>
    <w:tmpl w:val="796E0E86"/>
    <w:lvl w:ilvl="0" w:tplc="D8DE3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529F9"/>
    <w:multiLevelType w:val="hybridMultilevel"/>
    <w:tmpl w:val="19808FE4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4" w15:restartNumberingAfterBreak="0">
    <w:nsid w:val="60933D0E"/>
    <w:multiLevelType w:val="hybridMultilevel"/>
    <w:tmpl w:val="129400A2"/>
    <w:lvl w:ilvl="0" w:tplc="3E76A1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956E1"/>
    <w:multiLevelType w:val="hybridMultilevel"/>
    <w:tmpl w:val="53CACEB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C53DE"/>
    <w:multiLevelType w:val="hybridMultilevel"/>
    <w:tmpl w:val="4A9A67E6"/>
    <w:lvl w:ilvl="0" w:tplc="3E76A1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CBF"/>
    <w:multiLevelType w:val="hybridMultilevel"/>
    <w:tmpl w:val="53D21C0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5D2D97"/>
    <w:multiLevelType w:val="hybridMultilevel"/>
    <w:tmpl w:val="0B3A33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85B17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94A2B"/>
    <w:multiLevelType w:val="hybridMultilevel"/>
    <w:tmpl w:val="0E8EC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D73F1"/>
    <w:multiLevelType w:val="hybridMultilevel"/>
    <w:tmpl w:val="7A26A4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D6763"/>
    <w:multiLevelType w:val="hybridMultilevel"/>
    <w:tmpl w:val="ED58EEC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37058"/>
    <w:multiLevelType w:val="hybridMultilevel"/>
    <w:tmpl w:val="81226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F0F25"/>
    <w:multiLevelType w:val="hybridMultilevel"/>
    <w:tmpl w:val="6046E8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7"/>
  </w:num>
  <w:num w:numId="4">
    <w:abstractNumId w:val="13"/>
  </w:num>
  <w:num w:numId="5">
    <w:abstractNumId w:val="15"/>
  </w:num>
  <w:num w:numId="6">
    <w:abstractNumId w:val="14"/>
  </w:num>
  <w:num w:numId="7">
    <w:abstractNumId w:val="3"/>
  </w:num>
  <w:num w:numId="8">
    <w:abstractNumId w:val="19"/>
  </w:num>
  <w:num w:numId="9">
    <w:abstractNumId w:val="22"/>
  </w:num>
  <w:num w:numId="10">
    <w:abstractNumId w:val="28"/>
  </w:num>
  <w:num w:numId="11">
    <w:abstractNumId w:val="25"/>
  </w:num>
  <w:num w:numId="12">
    <w:abstractNumId w:val="11"/>
  </w:num>
  <w:num w:numId="13">
    <w:abstractNumId w:val="29"/>
  </w:num>
  <w:num w:numId="14">
    <w:abstractNumId w:val="12"/>
  </w:num>
  <w:num w:numId="15">
    <w:abstractNumId w:val="6"/>
  </w:num>
  <w:num w:numId="16">
    <w:abstractNumId w:val="34"/>
  </w:num>
  <w:num w:numId="17">
    <w:abstractNumId w:val="18"/>
  </w:num>
  <w:num w:numId="18">
    <w:abstractNumId w:val="33"/>
  </w:num>
  <w:num w:numId="19">
    <w:abstractNumId w:val="4"/>
  </w:num>
  <w:num w:numId="20">
    <w:abstractNumId w:val="10"/>
  </w:num>
  <w:num w:numId="21">
    <w:abstractNumId w:val="30"/>
  </w:num>
  <w:num w:numId="22">
    <w:abstractNumId w:val="23"/>
  </w:num>
  <w:num w:numId="23">
    <w:abstractNumId w:val="31"/>
  </w:num>
  <w:num w:numId="24">
    <w:abstractNumId w:val="0"/>
  </w:num>
  <w:num w:numId="25">
    <w:abstractNumId w:val="32"/>
  </w:num>
  <w:num w:numId="26">
    <w:abstractNumId w:val="8"/>
  </w:num>
  <w:num w:numId="27">
    <w:abstractNumId w:val="16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5"/>
  </w:num>
  <w:num w:numId="31">
    <w:abstractNumId w:val="24"/>
  </w:num>
  <w:num w:numId="32">
    <w:abstractNumId w:val="26"/>
  </w:num>
  <w:num w:numId="33">
    <w:abstractNumId w:val="2"/>
  </w:num>
  <w:num w:numId="34">
    <w:abstractNumId w:val="9"/>
  </w:num>
  <w:num w:numId="35">
    <w:abstractNumId w:val="27"/>
  </w:num>
  <w:num w:numId="3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odrii Pascanilor">
    <w15:presenceInfo w15:providerId="Windows Live" w15:userId="0a05de6637d10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BF"/>
    <w:rsid w:val="000005FC"/>
    <w:rsid w:val="00010E0C"/>
    <w:rsid w:val="00030C8E"/>
    <w:rsid w:val="00031E7B"/>
    <w:rsid w:val="00053828"/>
    <w:rsid w:val="00055829"/>
    <w:rsid w:val="00075A72"/>
    <w:rsid w:val="000B4EB8"/>
    <w:rsid w:val="000C379E"/>
    <w:rsid w:val="000D1EBF"/>
    <w:rsid w:val="000D3AE1"/>
    <w:rsid w:val="0010499F"/>
    <w:rsid w:val="00122158"/>
    <w:rsid w:val="001373C5"/>
    <w:rsid w:val="001414A6"/>
    <w:rsid w:val="0014242A"/>
    <w:rsid w:val="00181A57"/>
    <w:rsid w:val="001A335E"/>
    <w:rsid w:val="001B0BCC"/>
    <w:rsid w:val="001B2F72"/>
    <w:rsid w:val="001C1F7B"/>
    <w:rsid w:val="001C252C"/>
    <w:rsid w:val="001D3119"/>
    <w:rsid w:val="001D3DFA"/>
    <w:rsid w:val="001E5C43"/>
    <w:rsid w:val="00217B5B"/>
    <w:rsid w:val="0022050E"/>
    <w:rsid w:val="002316C1"/>
    <w:rsid w:val="0023706E"/>
    <w:rsid w:val="00247760"/>
    <w:rsid w:val="00263630"/>
    <w:rsid w:val="00273E97"/>
    <w:rsid w:val="0029377B"/>
    <w:rsid w:val="002A501E"/>
    <w:rsid w:val="002C4A49"/>
    <w:rsid w:val="002D1A70"/>
    <w:rsid w:val="002E01ED"/>
    <w:rsid w:val="002E415B"/>
    <w:rsid w:val="002F42E6"/>
    <w:rsid w:val="0032230F"/>
    <w:rsid w:val="00322993"/>
    <w:rsid w:val="0033673E"/>
    <w:rsid w:val="00343F3F"/>
    <w:rsid w:val="00380FF1"/>
    <w:rsid w:val="00381F06"/>
    <w:rsid w:val="00387973"/>
    <w:rsid w:val="00396F7C"/>
    <w:rsid w:val="003A00D1"/>
    <w:rsid w:val="003A2CFE"/>
    <w:rsid w:val="003C235C"/>
    <w:rsid w:val="003D01BD"/>
    <w:rsid w:val="003D0EC7"/>
    <w:rsid w:val="003F2D31"/>
    <w:rsid w:val="00404FEB"/>
    <w:rsid w:val="004104BF"/>
    <w:rsid w:val="00424AB7"/>
    <w:rsid w:val="004302C3"/>
    <w:rsid w:val="00437A2E"/>
    <w:rsid w:val="00466EC4"/>
    <w:rsid w:val="0046789A"/>
    <w:rsid w:val="00485923"/>
    <w:rsid w:val="00497663"/>
    <w:rsid w:val="004B16F9"/>
    <w:rsid w:val="004E0AB6"/>
    <w:rsid w:val="004E61CF"/>
    <w:rsid w:val="004E7D58"/>
    <w:rsid w:val="004F770E"/>
    <w:rsid w:val="00531E12"/>
    <w:rsid w:val="0053370D"/>
    <w:rsid w:val="00535AFC"/>
    <w:rsid w:val="00551E4C"/>
    <w:rsid w:val="005609D4"/>
    <w:rsid w:val="005640F4"/>
    <w:rsid w:val="005906AA"/>
    <w:rsid w:val="00595320"/>
    <w:rsid w:val="00595937"/>
    <w:rsid w:val="005A5303"/>
    <w:rsid w:val="005D44D8"/>
    <w:rsid w:val="005E4BEE"/>
    <w:rsid w:val="005E51B5"/>
    <w:rsid w:val="00601AA7"/>
    <w:rsid w:val="00627B4B"/>
    <w:rsid w:val="00656ACF"/>
    <w:rsid w:val="00660B8D"/>
    <w:rsid w:val="0066542E"/>
    <w:rsid w:val="00680128"/>
    <w:rsid w:val="0068117C"/>
    <w:rsid w:val="006A5387"/>
    <w:rsid w:val="006B0BE7"/>
    <w:rsid w:val="006B78F5"/>
    <w:rsid w:val="006B7E63"/>
    <w:rsid w:val="006C04F5"/>
    <w:rsid w:val="006C43A4"/>
    <w:rsid w:val="006C7618"/>
    <w:rsid w:val="006D1037"/>
    <w:rsid w:val="006D23DC"/>
    <w:rsid w:val="006F4FA1"/>
    <w:rsid w:val="00700368"/>
    <w:rsid w:val="00706E35"/>
    <w:rsid w:val="00734039"/>
    <w:rsid w:val="00750EA8"/>
    <w:rsid w:val="00756F33"/>
    <w:rsid w:val="00762C77"/>
    <w:rsid w:val="00762E51"/>
    <w:rsid w:val="007A2934"/>
    <w:rsid w:val="007C080B"/>
    <w:rsid w:val="007C1648"/>
    <w:rsid w:val="007E1218"/>
    <w:rsid w:val="007F175B"/>
    <w:rsid w:val="00836A4C"/>
    <w:rsid w:val="0084123F"/>
    <w:rsid w:val="00843814"/>
    <w:rsid w:val="00846B7F"/>
    <w:rsid w:val="00861A53"/>
    <w:rsid w:val="008703D0"/>
    <w:rsid w:val="008962C9"/>
    <w:rsid w:val="008A3DD6"/>
    <w:rsid w:val="008B1A15"/>
    <w:rsid w:val="008C2FC1"/>
    <w:rsid w:val="008D3F83"/>
    <w:rsid w:val="008E0028"/>
    <w:rsid w:val="009041DE"/>
    <w:rsid w:val="00923F54"/>
    <w:rsid w:val="00930C79"/>
    <w:rsid w:val="00931B18"/>
    <w:rsid w:val="00942384"/>
    <w:rsid w:val="00953EFF"/>
    <w:rsid w:val="009759E0"/>
    <w:rsid w:val="00981174"/>
    <w:rsid w:val="0099680A"/>
    <w:rsid w:val="009B199F"/>
    <w:rsid w:val="009B763E"/>
    <w:rsid w:val="009B7FF1"/>
    <w:rsid w:val="009C55A1"/>
    <w:rsid w:val="009D102F"/>
    <w:rsid w:val="00A02237"/>
    <w:rsid w:val="00A03B68"/>
    <w:rsid w:val="00A2038A"/>
    <w:rsid w:val="00A279F9"/>
    <w:rsid w:val="00A3568E"/>
    <w:rsid w:val="00A4630F"/>
    <w:rsid w:val="00A52A1D"/>
    <w:rsid w:val="00A54505"/>
    <w:rsid w:val="00A54D5F"/>
    <w:rsid w:val="00A55F7F"/>
    <w:rsid w:val="00A81949"/>
    <w:rsid w:val="00A837F2"/>
    <w:rsid w:val="00A96AAD"/>
    <w:rsid w:val="00AC0394"/>
    <w:rsid w:val="00AD171A"/>
    <w:rsid w:val="00AD2295"/>
    <w:rsid w:val="00AF15BB"/>
    <w:rsid w:val="00AF365E"/>
    <w:rsid w:val="00B03BB1"/>
    <w:rsid w:val="00B070B3"/>
    <w:rsid w:val="00B1435E"/>
    <w:rsid w:val="00B16098"/>
    <w:rsid w:val="00B164EF"/>
    <w:rsid w:val="00B2278E"/>
    <w:rsid w:val="00B27C22"/>
    <w:rsid w:val="00B562B7"/>
    <w:rsid w:val="00B65CCA"/>
    <w:rsid w:val="00B65F1E"/>
    <w:rsid w:val="00B80499"/>
    <w:rsid w:val="00B92690"/>
    <w:rsid w:val="00BB5BAD"/>
    <w:rsid w:val="00BB7400"/>
    <w:rsid w:val="00BF3CFF"/>
    <w:rsid w:val="00BF4D08"/>
    <w:rsid w:val="00C20749"/>
    <w:rsid w:val="00C2436A"/>
    <w:rsid w:val="00C27B4E"/>
    <w:rsid w:val="00C37B6F"/>
    <w:rsid w:val="00C66DD7"/>
    <w:rsid w:val="00C717EA"/>
    <w:rsid w:val="00C76069"/>
    <w:rsid w:val="00C825F5"/>
    <w:rsid w:val="00C92317"/>
    <w:rsid w:val="00C93016"/>
    <w:rsid w:val="00C9522F"/>
    <w:rsid w:val="00C95FD5"/>
    <w:rsid w:val="00C97020"/>
    <w:rsid w:val="00CD1BC0"/>
    <w:rsid w:val="00CF0C5C"/>
    <w:rsid w:val="00CF5AEA"/>
    <w:rsid w:val="00CF5B04"/>
    <w:rsid w:val="00D009F4"/>
    <w:rsid w:val="00D047B0"/>
    <w:rsid w:val="00D35DB0"/>
    <w:rsid w:val="00D44750"/>
    <w:rsid w:val="00D65F1F"/>
    <w:rsid w:val="00D72388"/>
    <w:rsid w:val="00D75946"/>
    <w:rsid w:val="00D75FED"/>
    <w:rsid w:val="00D80973"/>
    <w:rsid w:val="00D907A4"/>
    <w:rsid w:val="00D94866"/>
    <w:rsid w:val="00DA085C"/>
    <w:rsid w:val="00DA0D16"/>
    <w:rsid w:val="00DA6D78"/>
    <w:rsid w:val="00DD56D9"/>
    <w:rsid w:val="00DE1D69"/>
    <w:rsid w:val="00DE2D76"/>
    <w:rsid w:val="00DE443D"/>
    <w:rsid w:val="00E20C45"/>
    <w:rsid w:val="00E26B6F"/>
    <w:rsid w:val="00E275F8"/>
    <w:rsid w:val="00E41C5A"/>
    <w:rsid w:val="00E63926"/>
    <w:rsid w:val="00E75A6B"/>
    <w:rsid w:val="00EA5BCC"/>
    <w:rsid w:val="00EB0442"/>
    <w:rsid w:val="00EB35A1"/>
    <w:rsid w:val="00ED598B"/>
    <w:rsid w:val="00EE160E"/>
    <w:rsid w:val="00EE4430"/>
    <w:rsid w:val="00F44F3E"/>
    <w:rsid w:val="00F54784"/>
    <w:rsid w:val="00F60864"/>
    <w:rsid w:val="00F63EF8"/>
    <w:rsid w:val="00F84E11"/>
    <w:rsid w:val="00F86E43"/>
    <w:rsid w:val="00F9088C"/>
    <w:rsid w:val="00FA306F"/>
    <w:rsid w:val="00FA6A5A"/>
    <w:rsid w:val="00FB52BD"/>
    <w:rsid w:val="00FC3175"/>
    <w:rsid w:val="00FC7098"/>
    <w:rsid w:val="00FD4FDB"/>
    <w:rsid w:val="00FE4E65"/>
    <w:rsid w:val="00FF583E"/>
    <w:rsid w:val="00FF6174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6028E"/>
  <w15:docId w15:val="{07BF40B6-6174-4D32-BADD-B9B86772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01BD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1B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01B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01B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01BD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3D01B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01BD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01BD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01BD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A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15B"/>
  </w:style>
  <w:style w:type="paragraph" w:styleId="Footer">
    <w:name w:val="footer"/>
    <w:basedOn w:val="Normal"/>
    <w:link w:val="FooterChar"/>
    <w:uiPriority w:val="99"/>
    <w:unhideWhenUsed/>
    <w:rsid w:val="002E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15B"/>
  </w:style>
  <w:style w:type="character" w:styleId="Hyperlink">
    <w:name w:val="Hyperlink"/>
    <w:basedOn w:val="DefaultParagraphFont"/>
    <w:uiPriority w:val="99"/>
    <w:unhideWhenUsed/>
    <w:rsid w:val="00EA5BCC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A5BCC"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3D01B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1BD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01BD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01BD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01B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3D01B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01BD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01BD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01BD"/>
    <w:rPr>
      <w:rFonts w:asciiTheme="majorHAnsi" w:eastAsiaTheme="majorEastAsia" w:hAnsiTheme="majorHAnsi" w:cstheme="majorBidi"/>
      <w:lang w:val="en-US"/>
    </w:rPr>
  </w:style>
  <w:style w:type="paragraph" w:styleId="BodyText">
    <w:name w:val="Body Text"/>
    <w:basedOn w:val="Normal"/>
    <w:link w:val="BodyTextChar"/>
    <w:rsid w:val="003D01B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rsid w:val="003D01BD"/>
    <w:rPr>
      <w:rFonts w:ascii="Calibri" w:eastAsia="Times New Roman" w:hAnsi="Calibri" w:cs="Times New Roman"/>
      <w:szCs w:val="19"/>
      <w:lang w:val="en-US"/>
    </w:rPr>
  </w:style>
  <w:style w:type="table" w:styleId="TableGrid">
    <w:name w:val="Table Grid"/>
    <w:basedOn w:val="TableNormal"/>
    <w:uiPriority w:val="39"/>
    <w:rsid w:val="003D0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B7F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F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7FF1"/>
    <w:rPr>
      <w:vertAlign w:val="superscript"/>
    </w:rPr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9B7FF1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9B7FF1"/>
  </w:style>
  <w:style w:type="paragraph" w:customStyle="1" w:styleId="Default">
    <w:name w:val="Default"/>
    <w:rsid w:val="005E4BE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5E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5E4BE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Text">
    <w:name w:val="Default Text"/>
    <w:basedOn w:val="Normal"/>
    <w:rsid w:val="00B65CC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_codriipascanilor@yahoo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B39F3-66C7-4E6D-B1DE-7613204C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5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Codrii Pascanilor</cp:lastModifiedBy>
  <cp:revision>26</cp:revision>
  <dcterms:created xsi:type="dcterms:W3CDTF">2019-09-12T11:42:00Z</dcterms:created>
  <dcterms:modified xsi:type="dcterms:W3CDTF">2019-11-29T11:18:00Z</dcterms:modified>
</cp:coreProperties>
</file>